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7109833A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di </w:t>
      </w:r>
      <w:r w:rsidR="005B41C0">
        <w:rPr>
          <w:rFonts w:ascii="Times New Roman" w:hAnsi="Times New Roman" w:cs="Times New Roman"/>
          <w:color w:val="003399"/>
          <w:sz w:val="28"/>
          <w:szCs w:val="28"/>
        </w:rPr>
        <w:t>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D34AC7">
        <w:rPr>
          <w:rFonts w:ascii="Times New Roman" w:hAnsi="Times New Roman" w:cs="Times New Roman"/>
          <w:color w:val="003399"/>
          <w:sz w:val="28"/>
          <w:szCs w:val="28"/>
        </w:rPr>
        <w:t>stipula contratti</w:t>
      </w:r>
    </w:p>
    <w:p w14:paraId="28416412" w14:textId="4AB12E4C" w:rsidR="0015245D" w:rsidRPr="00A37314" w:rsidRDefault="0015245D" w:rsidP="00221D56">
      <w:pPr>
        <w:keepNext/>
        <w:spacing w:after="240" w:line="420" w:lineRule="exact"/>
        <w:rPr>
          <w:rFonts w:ascii="Times New Roman" w:hAnsi="Times New Roman" w:cs="Times New Roman"/>
          <w:color w:val="003399"/>
          <w:sz w:val="24"/>
          <w:szCs w:val="24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4984CE67" w:rsidR="00F53FD8" w:rsidRPr="00A274E2" w:rsidRDefault="00023985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M1C1</w:t>
            </w:r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2F8898A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 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33FCB5B0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8D0A71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5F044253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5F59C08B" w:rsidR="00836C1E" w:rsidRPr="00824149" w:rsidRDefault="001C7353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4059BC">
              <w:rPr>
                <w:rFonts w:ascii="Times New Roman" w:hAnsi="Times New Roman" w:cs="Times New Roman"/>
                <w:b/>
                <w:bCs/>
              </w:rPr>
              <w:t>×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r w:rsidR="003100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…</w:t>
            </w:r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75111A52" w:rsidR="00836C1E" w:rsidRPr="008D0A71" w:rsidRDefault="002C3D7A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Modalità di attuazione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5AA585E4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 titolarità</w:t>
            </w:r>
          </w:p>
        </w:tc>
      </w:tr>
      <w:tr w:rsidR="00891BBB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91BBB" w:rsidRPr="00A274E2" w:rsidRDefault="00891BBB" w:rsidP="00891B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A708D9" w14:textId="77777777" w:rsidR="0055255D" w:rsidRDefault="00891BBB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  <w:p w14:paraId="1AE7D4E1" w14:textId="1867A89A" w:rsidR="00891BBB" w:rsidRDefault="00AD43BB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91BBB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1BBB"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  <w:r w:rsidR="0055255D">
              <w:rPr>
                <w:rFonts w:ascii="Times New Roman" w:hAnsi="Times New Roman" w:cs="Times New Roman"/>
                <w:sz w:val="20"/>
                <w:szCs w:val="20"/>
              </w:rPr>
              <w:t xml:space="preserve"> – Direzione Generale Personale e Formazione</w:t>
            </w:r>
          </w:p>
          <w:p w14:paraId="021C53E1" w14:textId="70234E11" w:rsidR="003244F2" w:rsidRPr="00A274E2" w:rsidRDefault="003244F2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……………..</w:t>
            </w:r>
          </w:p>
        </w:tc>
      </w:tr>
      <w:tr w:rsidR="00891BBB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91BBB" w:rsidRPr="00A274E2" w:rsidRDefault="00891BBB" w:rsidP="00891BBB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77777777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Via Arenula, 70 – Roma</w:t>
            </w:r>
          </w:p>
          <w:p w14:paraId="4CAEBD65" w14:textId="788935D8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4BE6C0A8" w14:textId="1D842945" w:rsidR="0015245D" w:rsidRDefault="0015245D" w:rsidP="0015245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8774FE" w:rsidRPr="004F12D9" w14:paraId="2B681A86" w14:textId="77777777" w:rsidTr="008774FE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EB27" w14:textId="6675B798" w:rsidR="008774FE" w:rsidRPr="00D227EA" w:rsidRDefault="008774FE" w:rsidP="00394538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2C3D7A">
              <w:rPr>
                <w:rFonts w:ascii="Times New Roman" w:hAnsi="Times New Roman" w:cs="Times New Roman"/>
                <w:b/>
                <w:bCs/>
                <w:color w:val="003399"/>
              </w:rPr>
              <w:t>Procedura di Reclutamento</w:t>
            </w:r>
          </w:p>
        </w:tc>
      </w:tr>
      <w:tr w:rsidR="008774FE" w:rsidRPr="004F12D9" w14:paraId="3C00EA64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CE5AF9" w14:textId="69417334" w:rsidR="008774FE" w:rsidRPr="00A274E2" w:rsidRDefault="00172939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 del bando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84E98F" w14:textId="1C073753" w:rsidR="008774FE" w:rsidRPr="002A79F7" w:rsidRDefault="008774FE" w:rsidP="001B34A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774FE" w:rsidRPr="004F12D9" w14:paraId="7423A50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2CD732" w14:textId="20FFBAE5" w:rsidR="008774FE" w:rsidRPr="00A274E2" w:rsidRDefault="00100D5B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Riferimenti e data</w:t>
            </w:r>
            <w:r w:rsidR="002A79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pubblicazione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485CF9" w14:textId="5BE22AEA" w:rsidR="008774FE" w:rsidRPr="002A79F7" w:rsidRDefault="008774FE" w:rsidP="001B34A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E4CB0" w:rsidRPr="004F12D9" w14:paraId="61A7EB15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AFF4A9" w14:textId="17FBBACE" w:rsidR="008E4CB0" w:rsidRDefault="008E4CB0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Unità di personale</w:t>
            </w:r>
            <w:r w:rsidR="00AD43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da reclutare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49C8C5" w14:textId="0E9542F4" w:rsidR="008E4CB0" w:rsidRPr="002A79F7" w:rsidRDefault="008E4CB0" w:rsidP="001B34A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1DAEBDE0" w14:textId="029828DE" w:rsidR="008774FE" w:rsidRDefault="008774FE" w:rsidP="0015245D">
      <w:pPr>
        <w:tabs>
          <w:tab w:val="left" w:pos="5595"/>
        </w:tabs>
      </w:pPr>
    </w:p>
    <w:p w14:paraId="76941E80" w14:textId="103146F5" w:rsidR="00A331B3" w:rsidRDefault="00A331B3">
      <w:r>
        <w:br w:type="page"/>
      </w:r>
    </w:p>
    <w:p w14:paraId="4D7BD555" w14:textId="77777777" w:rsidR="00A331B3" w:rsidRDefault="00A331B3" w:rsidP="0015245D">
      <w:pPr>
        <w:tabs>
          <w:tab w:val="left" w:pos="5595"/>
        </w:tabs>
      </w:pPr>
    </w:p>
    <w:tbl>
      <w:tblPr>
        <w:tblW w:w="1474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4784"/>
        <w:gridCol w:w="1732"/>
        <w:gridCol w:w="2521"/>
        <w:gridCol w:w="2299"/>
        <w:gridCol w:w="2946"/>
      </w:tblGrid>
      <w:tr w:rsidR="00563DD7" w:rsidRPr="007457C6" w14:paraId="03688DB7" w14:textId="1F16C672" w:rsidTr="00563DD7">
        <w:trPr>
          <w:trHeight w:val="699"/>
          <w:tblHeader/>
        </w:trPr>
        <w:tc>
          <w:tcPr>
            <w:tcW w:w="46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D03DE1F" w:rsidR="00563DD7" w:rsidRPr="00310D30" w:rsidRDefault="00563DD7" w:rsidP="00310D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0D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47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32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52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29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94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7C7CDF8" w14:textId="5F169743" w:rsidR="00563DD7" w:rsidRDefault="00563DD7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C14F3B" w:rsidRPr="007457C6" w14:paraId="010ECC0A" w14:textId="77777777" w:rsidTr="00563DD7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2AAC04" w14:textId="32549AB2" w:rsidR="00C14F3B" w:rsidRDefault="00C14F3B" w:rsidP="00D66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15E39B" w14:textId="04505850" w:rsidR="00C14F3B" w:rsidRDefault="00C14F3B" w:rsidP="00D6666D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I soggetti convocati sono utilmente collocati nella graduatoria della procedura concorsuale?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63C90A" w14:textId="77777777" w:rsidR="00C14F3B" w:rsidRDefault="00C14F3B" w:rsidP="005E3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D247553" w14:textId="77777777" w:rsidR="00C14F3B" w:rsidRPr="007457C6" w:rsidRDefault="00C14F3B" w:rsidP="005E3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4C97618" w14:textId="2AB5D230" w:rsidR="00C14F3B" w:rsidRPr="007457C6" w:rsidRDefault="00C14F3B" w:rsidP="00402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4D379C" w14:textId="77777777" w:rsidR="00C14F3B" w:rsidRDefault="00C14F3B" w:rsidP="005E3F30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Graduatoria finale di merito</w:t>
            </w:r>
          </w:p>
          <w:p w14:paraId="5FC446D1" w14:textId="595B09AD" w:rsidR="00C14F3B" w:rsidRPr="00A948D7" w:rsidRDefault="00C14F3B" w:rsidP="00A948D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Convocazioni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DDA070" w14:textId="0F364C5B" w:rsidR="00C14F3B" w:rsidRPr="00A948D7" w:rsidRDefault="00C14F3B" w:rsidP="00A948D7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</w:tcPr>
          <w:p w14:paraId="5C609A5D" w14:textId="77777777" w:rsidR="00C14F3B" w:rsidRDefault="00C14F3B" w:rsidP="00D6666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4F3B" w:rsidRPr="007457C6" w14:paraId="2A717FBC" w14:textId="77777777" w:rsidTr="00563DD7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1E2AB7" w14:textId="45D5F69C" w:rsidR="00C14F3B" w:rsidRDefault="00C14F3B" w:rsidP="005E3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59579D" w14:textId="51C84DB1" w:rsidR="00C14F3B" w:rsidRDefault="00C14F3B" w:rsidP="005E3F30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È stato convocato un numero di soggetti non superiore ai posti messi a concorso?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A68CC9" w14:textId="77777777" w:rsidR="00C14F3B" w:rsidRDefault="00C14F3B" w:rsidP="005E3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273CF04" w14:textId="77777777" w:rsidR="00C14F3B" w:rsidRPr="007457C6" w:rsidRDefault="00C14F3B" w:rsidP="005E3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2831786" w14:textId="6FD997AE" w:rsidR="00C14F3B" w:rsidRDefault="00C14F3B" w:rsidP="005E3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CFD428" w14:textId="77777777" w:rsidR="00C14F3B" w:rsidRDefault="00C14F3B" w:rsidP="005E3F30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 di concorso</w:t>
            </w:r>
          </w:p>
          <w:p w14:paraId="0A2A4254" w14:textId="200ADB66" w:rsidR="00C14F3B" w:rsidRDefault="00C14F3B" w:rsidP="005E3F30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Convocazioni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3F5168" w14:textId="77777777" w:rsidR="00C14F3B" w:rsidRPr="00A948D7" w:rsidRDefault="00C14F3B" w:rsidP="005E3F30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</w:tcPr>
          <w:p w14:paraId="2222C1CC" w14:textId="77777777" w:rsidR="00C14F3B" w:rsidRDefault="00C14F3B" w:rsidP="005E3F3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4F3B" w:rsidRPr="007457C6" w14:paraId="32415966" w14:textId="77777777" w:rsidTr="00563DD7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8FA961" w14:textId="3C628E65" w:rsidR="00C14F3B" w:rsidRDefault="00C14F3B" w:rsidP="005E3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619A38" w14:textId="2F5B55E3" w:rsidR="00C14F3B" w:rsidRDefault="00C14F3B" w:rsidP="005E3F30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4A42A2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Il contratto è stato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sottoscritto</w:t>
            </w:r>
            <w:r w:rsidRPr="004A42A2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dal lavoratore e dal direttore del Personale e contiene l’indicazione della durata,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dell’oggetto</w:t>
            </w:r>
            <w:r w:rsidRPr="004A42A2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,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dell’u</w:t>
            </w:r>
            <w:r w:rsidRPr="004A42A2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fficio di assegnazione, dell’inquadramento contrattuale, del trattamento economico, nonché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il</w:t>
            </w:r>
            <w:r w:rsidRPr="004A42A2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riferimento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al </w:t>
            </w:r>
            <w:r w:rsidRPr="004A42A2">
              <w:rPr>
                <w:rFonts w:eastAsiaTheme="minorEastAsia"/>
                <w:b w:val="0"/>
                <w:bCs w:val="0"/>
                <w:sz w:val="20"/>
                <w:szCs w:val="20"/>
              </w:rPr>
              <w:t>PNRR?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118175" w14:textId="77777777" w:rsidR="00C14F3B" w:rsidRDefault="00C14F3B" w:rsidP="005E3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BA0572C" w14:textId="77777777" w:rsidR="00C14F3B" w:rsidRPr="007457C6" w:rsidRDefault="00C14F3B" w:rsidP="005E3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1664817" w14:textId="113CFB98" w:rsidR="00C14F3B" w:rsidRDefault="00C14F3B" w:rsidP="005E3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E843A4" w14:textId="0E6542B1" w:rsidR="00C14F3B" w:rsidRDefault="00C14F3B" w:rsidP="005E3F30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Contratto individuale di lavoro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77C7A4" w14:textId="77777777" w:rsidR="00C14F3B" w:rsidRPr="00A948D7" w:rsidRDefault="00C14F3B" w:rsidP="005E3F30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</w:tcPr>
          <w:p w14:paraId="1632B473" w14:textId="77777777" w:rsidR="00C14F3B" w:rsidRDefault="00C14F3B" w:rsidP="005E3F3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4F3B" w:rsidRPr="007457C6" w14:paraId="760230BF" w14:textId="77777777" w:rsidTr="00563DD7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8DA58" w14:textId="3B722B7E" w:rsidR="00C14F3B" w:rsidRDefault="00C14F3B" w:rsidP="005E3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0D5A27" w14:textId="1AB60CF7" w:rsidR="00C14F3B" w:rsidRPr="004A42A2" w:rsidRDefault="00C14F3B" w:rsidP="005E3F30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Il contratto fa riferimento alla fonte di finanziamento?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7B6588" w14:textId="77777777" w:rsidR="00C14F3B" w:rsidRDefault="00C14F3B" w:rsidP="005E3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5F2D2C5" w14:textId="77777777" w:rsidR="00C14F3B" w:rsidRPr="007457C6" w:rsidRDefault="00C14F3B" w:rsidP="005E3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048717F" w14:textId="2F8CAA88" w:rsidR="00C14F3B" w:rsidRPr="007457C6" w:rsidRDefault="00C14F3B" w:rsidP="005E3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36DB1F" w14:textId="670F8BE3" w:rsidR="00C14F3B" w:rsidRDefault="00C14F3B" w:rsidP="005E3F30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Contratto individuale di lavoro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8100C3" w14:textId="25B6E13C" w:rsidR="00C14F3B" w:rsidRPr="008D0A71" w:rsidRDefault="00C14F3B" w:rsidP="005E3F30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</w:tcPr>
          <w:p w14:paraId="5D072423" w14:textId="5A767DAC" w:rsidR="00C14F3B" w:rsidRPr="00FD3B49" w:rsidRDefault="00C14F3B" w:rsidP="005E3F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2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Richiamo DMT dell’11.10.2021 e al DL 80/2021</w:t>
            </w:r>
          </w:p>
        </w:tc>
      </w:tr>
      <w:tr w:rsidR="00C14F3B" w:rsidRPr="007457C6" w14:paraId="45487E51" w14:textId="77777777" w:rsidTr="00DE52A8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F5E5B2" w14:textId="333DF3D5" w:rsidR="00C14F3B" w:rsidRPr="007457C6" w:rsidRDefault="00C14F3B" w:rsidP="005E3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79A957" w14:textId="79AB15E1" w:rsidR="00C14F3B" w:rsidRPr="00510B64" w:rsidRDefault="00C14F3B" w:rsidP="005E3F30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trike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Sono stati acquisiti e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ventuali pareri/visti UCB sui contratti o sui provvedimenti di assunzione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AC4CC8" w14:textId="77777777" w:rsidR="00C14F3B" w:rsidRDefault="00C14F3B" w:rsidP="005E3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F0A85CC" w14:textId="77777777" w:rsidR="00C14F3B" w:rsidRPr="007457C6" w:rsidRDefault="00C14F3B" w:rsidP="005E3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06259FA" w14:textId="01BBC798" w:rsidR="00C14F3B" w:rsidRPr="007457C6" w:rsidRDefault="00C14F3B" w:rsidP="005E3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22B0E7" w14:textId="3019EB04" w:rsidR="00C14F3B" w:rsidRDefault="00C14F3B" w:rsidP="005E3F30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Registrazione UCB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E942AC" w14:textId="77777777" w:rsidR="00C14F3B" w:rsidRPr="008D0A71" w:rsidRDefault="00C14F3B" w:rsidP="005E3F30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AF6F2A" w14:textId="6D59C208" w:rsidR="00C14F3B" w:rsidRPr="00CA0233" w:rsidRDefault="00C14F3B" w:rsidP="005E3F30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C14F3B" w:rsidRPr="007457C6" w14:paraId="1969FB7E" w14:textId="77777777" w:rsidTr="00EA6A78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5C9E93" w14:textId="657C082F" w:rsidR="00C14F3B" w:rsidRDefault="00C14F3B" w:rsidP="005E3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E1468F" w14:textId="77777777" w:rsidR="00C14F3B" w:rsidRDefault="00C14F3B" w:rsidP="005E3F30">
            <w:pPr>
              <w:pStyle w:val="Titolo2"/>
              <w:shd w:val="clear" w:color="auto" w:fill="FFFFFF"/>
              <w:spacing w:after="0"/>
              <w:jc w:val="both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I</w:t>
            </w:r>
            <w:r w:rsidRPr="007350BE">
              <w:rPr>
                <w:b w:val="0"/>
                <w:bCs w:val="0"/>
                <w:sz w:val="20"/>
                <w:szCs w:val="20"/>
              </w:rPr>
              <w:t>l verbale di immissione in servizio</w:t>
            </w:r>
            <w:r>
              <w:rPr>
                <w:b w:val="0"/>
                <w:bCs w:val="0"/>
                <w:sz w:val="20"/>
                <w:szCs w:val="20"/>
              </w:rPr>
              <w:t xml:space="preserve"> è</w:t>
            </w:r>
            <w:r w:rsidRPr="007350BE">
              <w:rPr>
                <w:b w:val="0"/>
                <w:bCs w:val="0"/>
                <w:sz w:val="20"/>
                <w:szCs w:val="20"/>
              </w:rPr>
              <w:t xml:space="preserve"> stato firmato</w:t>
            </w:r>
            <w:r>
              <w:rPr>
                <w:b w:val="0"/>
                <w:bCs w:val="0"/>
                <w:sz w:val="20"/>
                <w:szCs w:val="20"/>
              </w:rPr>
              <w:t xml:space="preserve"> dal lavoratore ed è coerente con le previsioni del contratto</w:t>
            </w:r>
            <w:r w:rsidRPr="007350BE">
              <w:rPr>
                <w:b w:val="0"/>
                <w:bCs w:val="0"/>
                <w:sz w:val="20"/>
                <w:szCs w:val="20"/>
              </w:rPr>
              <w:t>?</w:t>
            </w:r>
          </w:p>
          <w:p w14:paraId="7B3C2C44" w14:textId="277594FC" w:rsidR="00C14F3B" w:rsidRPr="004A42A2" w:rsidRDefault="00C14F3B" w:rsidP="005E3F30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1505BF" w14:textId="77777777" w:rsidR="00C14F3B" w:rsidRDefault="00C14F3B" w:rsidP="005E3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E8A51F2" w14:textId="77777777" w:rsidR="00C14F3B" w:rsidRPr="007457C6" w:rsidRDefault="00C14F3B" w:rsidP="005E3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E7B15C1" w14:textId="0B76776D" w:rsidR="00C14F3B" w:rsidRPr="007457C6" w:rsidRDefault="00C14F3B" w:rsidP="005E3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FE5A10" w14:textId="0260439F" w:rsidR="00C14F3B" w:rsidRDefault="00C14F3B" w:rsidP="005E3F30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Verbale immissione in servizio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D2068E" w14:textId="77777777" w:rsidR="00C14F3B" w:rsidRPr="008D0A71" w:rsidRDefault="00C14F3B" w:rsidP="005E3F30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526142" w14:textId="5573408D" w:rsidR="00C14F3B" w:rsidRDefault="00C14F3B" w:rsidP="005E3F3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4F3B" w:rsidRPr="007457C6" w14:paraId="09775DB3" w14:textId="77777777" w:rsidTr="00563DD7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0275EC" w14:textId="2249081B" w:rsidR="00C14F3B" w:rsidRDefault="00C14F3B" w:rsidP="005E3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72AF5B" w14:textId="67CB6D11" w:rsidR="00C14F3B" w:rsidRPr="004A42A2" w:rsidRDefault="00C14F3B" w:rsidP="005E3F30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È stata acquisita la dichiarazione sull’assenza di conflitto d’interesse, sottoscritta dal lavoratore?</w:t>
            </w:r>
            <w:r w:rsidR="00A5024C">
              <w:rPr>
                <w:b w:val="0"/>
                <w:bCs w:val="0"/>
                <w:sz w:val="20"/>
                <w:szCs w:val="20"/>
              </w:rPr>
              <w:t xml:space="preserve"> Le verifiche </w:t>
            </w:r>
            <w:r w:rsidR="00D46F94">
              <w:rPr>
                <w:b w:val="0"/>
                <w:bCs w:val="0"/>
                <w:sz w:val="20"/>
                <w:szCs w:val="20"/>
              </w:rPr>
              <w:t>sull</w:t>
            </w:r>
            <w:r w:rsidR="009777E2">
              <w:rPr>
                <w:b w:val="0"/>
                <w:bCs w:val="0"/>
                <w:sz w:val="20"/>
                <w:szCs w:val="20"/>
              </w:rPr>
              <w:t>a</w:t>
            </w:r>
            <w:r w:rsidR="00D46F94">
              <w:rPr>
                <w:b w:val="0"/>
                <w:bCs w:val="0"/>
                <w:sz w:val="20"/>
                <w:szCs w:val="20"/>
              </w:rPr>
              <w:t xml:space="preserve"> piattaform</w:t>
            </w:r>
            <w:r w:rsidR="009777E2">
              <w:rPr>
                <w:b w:val="0"/>
                <w:bCs w:val="0"/>
                <w:sz w:val="20"/>
                <w:szCs w:val="20"/>
              </w:rPr>
              <w:t>a</w:t>
            </w:r>
            <w:r w:rsidR="00D46F94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="00D46F94">
              <w:rPr>
                <w:b w:val="0"/>
                <w:bCs w:val="0"/>
                <w:sz w:val="20"/>
                <w:szCs w:val="20"/>
              </w:rPr>
              <w:t>Arachne</w:t>
            </w:r>
            <w:proofErr w:type="spellEnd"/>
            <w:r w:rsidR="00D46F94">
              <w:rPr>
                <w:b w:val="0"/>
                <w:bCs w:val="0"/>
                <w:sz w:val="20"/>
                <w:szCs w:val="20"/>
              </w:rPr>
              <w:t xml:space="preserve"> hanno dato esito positivo?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1ECED2" w14:textId="77777777" w:rsidR="00C14F3B" w:rsidRDefault="00C14F3B" w:rsidP="005E3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5F1358A" w14:textId="77777777" w:rsidR="00C14F3B" w:rsidRPr="007457C6" w:rsidRDefault="00C14F3B" w:rsidP="005E3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19FD483" w14:textId="77777777" w:rsidR="00C14F3B" w:rsidRDefault="00C14F3B" w:rsidP="005E3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6DBE20FB" w14:textId="50763011" w:rsidR="00C14F3B" w:rsidRPr="007457C6" w:rsidRDefault="00C14F3B" w:rsidP="005E3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CEC068" w14:textId="77777777" w:rsidR="00C14F3B" w:rsidRDefault="00C14F3B" w:rsidP="005E3F30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Dichiarazione assenza conflitto d’interesse</w:t>
            </w:r>
          </w:p>
          <w:p w14:paraId="4229D451" w14:textId="77777777" w:rsidR="00C14F3B" w:rsidRDefault="00C14F3B" w:rsidP="005E3F30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626B4F">
              <w:rPr>
                <w:rFonts w:ascii="Times New Roman" w:hAnsi="Times New Roman"/>
                <w:sz w:val="20"/>
                <w:szCs w:val="20"/>
              </w:rPr>
              <w:t>ocumento d’identità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dichiarante (in caso di firma autografa)</w:t>
            </w:r>
          </w:p>
          <w:p w14:paraId="32041ED1" w14:textId="5C04CD4D" w:rsidR="00D46F94" w:rsidRDefault="00D46F94" w:rsidP="005E3F30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Estrazione </w:t>
            </w:r>
            <w:proofErr w:type="spellStart"/>
            <w:r w:rsidR="009777E2">
              <w:rPr>
                <w:rFonts w:ascii="Times New Roman" w:hAnsi="Times New Roman"/>
                <w:sz w:val="20"/>
                <w:szCs w:val="20"/>
              </w:rPr>
              <w:t>Arachne</w:t>
            </w:r>
            <w:proofErr w:type="spellEnd"/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1F057A" w14:textId="77777777" w:rsidR="00C14F3B" w:rsidRPr="008D0A71" w:rsidRDefault="00C14F3B" w:rsidP="005E3F30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21F316" w14:textId="41803D3C" w:rsidR="00C14F3B" w:rsidRPr="00AB7263" w:rsidRDefault="00C14F3B" w:rsidP="005E3F30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C14F3B" w:rsidRPr="007457C6" w14:paraId="1E3B4F7E" w14:textId="77777777" w:rsidTr="00DE52A8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51F7D1" w14:textId="18840E8D" w:rsidR="00C14F3B" w:rsidRDefault="00C14F3B" w:rsidP="005E3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784" w:type="dxa"/>
            <w:shd w:val="clear" w:color="auto" w:fill="auto"/>
          </w:tcPr>
          <w:p w14:paraId="739CFB4B" w14:textId="5C45D65B" w:rsidR="00C14F3B" w:rsidRPr="00B50E91" w:rsidRDefault="00C14F3B" w:rsidP="005E3F30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E35F6B">
              <w:rPr>
                <w:b w:val="0"/>
                <w:bCs w:val="0"/>
                <w:sz w:val="20"/>
                <w:szCs w:val="20"/>
              </w:rPr>
              <w:t xml:space="preserve">La documentazione relativa alla procedura di </w:t>
            </w:r>
            <w:r>
              <w:rPr>
                <w:b w:val="0"/>
                <w:bCs w:val="0"/>
                <w:sz w:val="20"/>
                <w:szCs w:val="20"/>
              </w:rPr>
              <w:t>reclutamento</w:t>
            </w:r>
            <w:r w:rsidRPr="00E35F6B">
              <w:rPr>
                <w:b w:val="0"/>
                <w:bCs w:val="0"/>
                <w:sz w:val="20"/>
                <w:szCs w:val="20"/>
              </w:rPr>
              <w:t xml:space="preserve"> è stata </w:t>
            </w:r>
            <w:r w:rsidRPr="00AA62DC">
              <w:rPr>
                <w:b w:val="0"/>
                <w:bCs w:val="0"/>
                <w:sz w:val="20"/>
                <w:szCs w:val="20"/>
              </w:rPr>
              <w:t>opportunamente conservata</w:t>
            </w:r>
            <w:r w:rsidRPr="00E35F6B">
              <w:rPr>
                <w:b w:val="0"/>
                <w:bCs w:val="0"/>
                <w:sz w:val="20"/>
                <w:szCs w:val="20"/>
              </w:rPr>
              <w:t xml:space="preserve">, in originale o nei formati previsti dalla normativa vigente, ed è stata caricata sul sistema informativo </w:t>
            </w:r>
            <w:r w:rsidRPr="00AA62DC">
              <w:rPr>
                <w:b w:val="0"/>
                <w:bCs w:val="0"/>
                <w:sz w:val="20"/>
                <w:szCs w:val="20"/>
              </w:rPr>
              <w:t>ReGiS</w:t>
            </w:r>
            <w:r w:rsidRPr="00E35F6B">
              <w:rPr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32" w:type="dxa"/>
            <w:shd w:val="clear" w:color="auto" w:fill="auto"/>
          </w:tcPr>
          <w:p w14:paraId="4982B3B7" w14:textId="77777777" w:rsidR="00D31EE2" w:rsidRPr="00D31EE2" w:rsidRDefault="00D31EE2" w:rsidP="00D31E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EE2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63560F4" w14:textId="77777777" w:rsidR="00D31EE2" w:rsidRPr="00D31EE2" w:rsidRDefault="00D31EE2" w:rsidP="00D31E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EE2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8D53294" w14:textId="77777777" w:rsidR="00D31EE2" w:rsidRPr="00D31EE2" w:rsidRDefault="00D31EE2" w:rsidP="00D31E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EE2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68615B70" w14:textId="741BB994" w:rsidR="00C14F3B" w:rsidRPr="007457C6" w:rsidRDefault="00C14F3B" w:rsidP="005E3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shd w:val="clear" w:color="auto" w:fill="auto"/>
          </w:tcPr>
          <w:p w14:paraId="0E655717" w14:textId="77777777" w:rsidR="00C14F3B" w:rsidRDefault="00C14F3B" w:rsidP="005E3F30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C6C7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Fascicolo 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documentale</w:t>
            </w:r>
          </w:p>
          <w:p w14:paraId="79FDC6CE" w14:textId="60CAD61C" w:rsidR="00C14F3B" w:rsidRPr="00BF3654" w:rsidRDefault="00C14F3B" w:rsidP="005E3F30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Sistema informativo ReGiS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C0B4FD" w14:textId="77777777" w:rsidR="00C14F3B" w:rsidRPr="008D0A71" w:rsidRDefault="00C14F3B" w:rsidP="005E3F30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C6E491" w14:textId="3416395C" w:rsidR="00C14F3B" w:rsidRPr="00D66D8E" w:rsidRDefault="00C14F3B" w:rsidP="005E3F3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C5B314F" w14:textId="757B8278" w:rsidR="00394538" w:rsidRDefault="00394538" w:rsidP="00EE2F2B">
      <w:pPr>
        <w:tabs>
          <w:tab w:val="left" w:pos="5595"/>
        </w:tabs>
        <w:rPr>
          <w:rFonts w:ascii="Times New Roman" w:hAnsi="Times New Roman" w:cs="Times New Roman"/>
        </w:rPr>
      </w:pPr>
    </w:p>
    <w:p w14:paraId="1E491AAD" w14:textId="4B23A913" w:rsidR="00CA25F3" w:rsidRDefault="00CA25F3" w:rsidP="00EE2F2B">
      <w:pPr>
        <w:tabs>
          <w:tab w:val="left" w:pos="5595"/>
        </w:tabs>
        <w:rPr>
          <w:rFonts w:ascii="Times New Roman" w:hAnsi="Times New Roman" w:cs="Times New Roman"/>
        </w:rPr>
      </w:pPr>
    </w:p>
    <w:p w14:paraId="1842EB12" w14:textId="77777777" w:rsidR="00D34AC7" w:rsidRPr="0087585A" w:rsidRDefault="00D34AC7" w:rsidP="00D34AC7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7"/>
        <w:gridCol w:w="425"/>
        <w:gridCol w:w="9094"/>
      </w:tblGrid>
      <w:tr w:rsidR="00D34AC7" w:rsidRPr="0087585A" w14:paraId="043460B6" w14:textId="77777777" w:rsidTr="00321F61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A40D4E6" w14:textId="77777777" w:rsidR="00D34AC7" w:rsidRPr="00C33E91" w:rsidRDefault="00D34AC7" w:rsidP="00321F61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C33E91">
              <w:rPr>
                <w:rFonts w:ascii="Palatino Linotype" w:hAnsi="Palatino Linotype"/>
                <w:b/>
                <w:bCs/>
                <w:sz w:val="20"/>
                <w:szCs w:val="20"/>
              </w:rPr>
              <w:t>Esito</w:t>
            </w:r>
          </w:p>
        </w:tc>
      </w:tr>
      <w:tr w:rsidR="00D34AC7" w:rsidRPr="0087585A" w14:paraId="147CB1D9" w14:textId="77777777" w:rsidTr="00321F61">
        <w:trPr>
          <w:trHeight w:val="397"/>
        </w:trPr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86EE1D5" w14:textId="77777777" w:rsidR="00D34AC7" w:rsidRPr="00C33E91" w:rsidRDefault="00D34AC7" w:rsidP="00321F61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C33E91">
              <w:rPr>
                <w:rFonts w:ascii="Palatino Linotype" w:hAnsi="Palatino Linotype"/>
                <w:b/>
                <w:bCs/>
                <w:sz w:val="20"/>
                <w:szCs w:val="20"/>
              </w:rPr>
              <w:t>Esito del presente controllo:</w:t>
            </w:r>
          </w:p>
          <w:p w14:paraId="00DA9FAB" w14:textId="77777777" w:rsidR="00D34AC7" w:rsidRPr="00C33E91" w:rsidRDefault="00D34AC7" w:rsidP="00321F61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2C1D30" w14:textId="77777777" w:rsidR="00D34AC7" w:rsidRPr="00C33E91" w:rsidRDefault="00D34AC7" w:rsidP="00321F61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C33E91">
              <w:rPr>
                <w:rFonts w:ascii="Palatino Linotype" w:hAnsi="Palatino Linotype"/>
                <w:sz w:val="20"/>
                <w:szCs w:val="20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68B1DF" w14:textId="77777777" w:rsidR="00D34AC7" w:rsidRPr="00C33E91" w:rsidRDefault="00D34AC7" w:rsidP="00321F61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 w:rsidRPr="00C33E91">
              <w:rPr>
                <w:rFonts w:ascii="Palatino Linotype" w:hAnsi="Palatino Linotype"/>
                <w:bCs/>
                <w:sz w:val="20"/>
                <w:szCs w:val="20"/>
              </w:rPr>
              <w:t>Positivo: la procedura è regolare</w:t>
            </w:r>
          </w:p>
        </w:tc>
      </w:tr>
      <w:tr w:rsidR="00D34AC7" w:rsidRPr="0087585A" w14:paraId="1F3D523D" w14:textId="77777777" w:rsidTr="00321F61">
        <w:trPr>
          <w:trHeight w:val="397"/>
        </w:trPr>
        <w:tc>
          <w:tcPr>
            <w:tcW w:w="1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F92A6" w14:textId="77777777" w:rsidR="00D34AC7" w:rsidRPr="00C33E91" w:rsidRDefault="00D34AC7" w:rsidP="00321F61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69A259" w14:textId="77777777" w:rsidR="00D34AC7" w:rsidRPr="00C33E91" w:rsidRDefault="00D34AC7" w:rsidP="00321F61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C33E91">
              <w:rPr>
                <w:rFonts w:ascii="Palatino Linotype" w:hAnsi="Palatino Linotype"/>
                <w:sz w:val="20"/>
                <w:szCs w:val="20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862B70" w14:textId="77777777" w:rsidR="00D34AC7" w:rsidRPr="00C33E91" w:rsidRDefault="00D34AC7" w:rsidP="00321F61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 w:rsidRPr="00C33E91">
              <w:rPr>
                <w:rFonts w:ascii="Palatino Linotype" w:hAnsi="Palatino Linotype"/>
                <w:bCs/>
                <w:sz w:val="20"/>
                <w:szCs w:val="20"/>
              </w:rPr>
              <w:t>Parzialmente positivo:</w:t>
            </w:r>
            <w:r w:rsidRPr="00C33E91">
              <w:rPr>
                <w:rFonts w:ascii="Palatino Linotype" w:hAnsi="Palatino Linotype"/>
              </w:rPr>
              <w:t xml:space="preserve"> </w:t>
            </w:r>
            <w:r w:rsidRPr="00C33E91">
              <w:rPr>
                <w:rFonts w:ascii="Palatino Linotype" w:hAnsi="Palatino Linotype"/>
                <w:bCs/>
                <w:sz w:val="20"/>
                <w:szCs w:val="20"/>
              </w:rPr>
              <w:t>la procedura è parzialmente regolare</w:t>
            </w:r>
          </w:p>
        </w:tc>
      </w:tr>
      <w:tr w:rsidR="00D34AC7" w:rsidRPr="0087585A" w14:paraId="2FC85A9B" w14:textId="77777777" w:rsidTr="00321F61">
        <w:trPr>
          <w:trHeight w:val="397"/>
        </w:trPr>
        <w:tc>
          <w:tcPr>
            <w:tcW w:w="1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8AD07" w14:textId="77777777" w:rsidR="00D34AC7" w:rsidRPr="00C33E91" w:rsidRDefault="00D34AC7" w:rsidP="00321F61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62A83B" w14:textId="77777777" w:rsidR="00D34AC7" w:rsidRPr="00C33E91" w:rsidRDefault="00D34AC7" w:rsidP="00321F61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C33E91">
              <w:rPr>
                <w:rFonts w:ascii="Palatino Linotype" w:hAnsi="Palatino Linotype"/>
                <w:sz w:val="20"/>
                <w:szCs w:val="20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DCAC3C" w14:textId="77777777" w:rsidR="00D34AC7" w:rsidRPr="00C33E91" w:rsidRDefault="00D34AC7" w:rsidP="00321F61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 w:rsidRPr="00C33E91">
              <w:rPr>
                <w:rFonts w:ascii="Palatino Linotype" w:hAnsi="Palatino Linotype"/>
                <w:bCs/>
                <w:sz w:val="20"/>
                <w:szCs w:val="20"/>
              </w:rPr>
              <w:t>Negativo: la procedura è irregolare</w:t>
            </w:r>
          </w:p>
        </w:tc>
      </w:tr>
      <w:tr w:rsidR="00D34AC7" w:rsidRPr="0087585A" w14:paraId="32D56917" w14:textId="77777777" w:rsidTr="00321F61">
        <w:trPr>
          <w:trHeight w:val="397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8B9DC" w14:textId="77777777" w:rsidR="00D34AC7" w:rsidRPr="00C33E91" w:rsidRDefault="00D34AC7" w:rsidP="00321F61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C33E91">
              <w:rPr>
                <w:rFonts w:ascii="Palatino Linotype" w:hAnsi="Palatino Linotype"/>
                <w:b/>
                <w:bCs/>
                <w:sz w:val="20"/>
                <w:szCs w:val="20"/>
              </w:rPr>
              <w:t>Eventuale rettifica derivante dalla verifica sulla procedura</w:t>
            </w:r>
          </w:p>
        </w:tc>
        <w:tc>
          <w:tcPr>
            <w:tcW w:w="3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0F06AF" w14:textId="77777777" w:rsidR="00D34AC7" w:rsidRPr="00C33E91" w:rsidRDefault="00D34AC7" w:rsidP="00321F61">
            <w:pPr>
              <w:rPr>
                <w:rFonts w:ascii="Palatino Linotype" w:hAnsi="Palatino Linotype"/>
                <w:sz w:val="20"/>
                <w:szCs w:val="20"/>
              </w:rPr>
            </w:pPr>
            <w:r w:rsidRPr="00C33E91">
              <w:rPr>
                <w:rFonts w:ascii="Palatino Linotype" w:hAnsi="Palatino Linotype"/>
                <w:sz w:val="20"/>
                <w:szCs w:val="20"/>
              </w:rPr>
              <w:t xml:space="preserve">€ </w:t>
            </w:r>
            <w:proofErr w:type="spellStart"/>
            <w:proofErr w:type="gramStart"/>
            <w:r w:rsidRPr="00C33E91">
              <w:rPr>
                <w:rFonts w:ascii="Palatino Linotype" w:hAnsi="Palatino Linotype"/>
                <w:sz w:val="20"/>
                <w:szCs w:val="20"/>
              </w:rPr>
              <w:t>xxx,xx</w:t>
            </w:r>
            <w:proofErr w:type="spellEnd"/>
            <w:proofErr w:type="gramEnd"/>
          </w:p>
          <w:p w14:paraId="0C8058A5" w14:textId="77777777" w:rsidR="00D34AC7" w:rsidRPr="00C33E91" w:rsidRDefault="00D34AC7" w:rsidP="00321F61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 w:rsidRPr="00C33E91">
              <w:rPr>
                <w:rFonts w:ascii="Palatino Linotype" w:hAnsi="Palatino Linotype"/>
                <w:sz w:val="20"/>
                <w:szCs w:val="20"/>
              </w:rPr>
              <w:t>% (importo oggetto della rettifica/Costo ammesso a finanziamento)</w:t>
            </w:r>
          </w:p>
        </w:tc>
      </w:tr>
      <w:tr w:rsidR="00D34AC7" w:rsidRPr="0087585A" w14:paraId="54CCD0CF" w14:textId="77777777" w:rsidTr="00321F61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2D6535" w14:textId="77777777" w:rsidR="00D34AC7" w:rsidRPr="00C33E91" w:rsidRDefault="00D34AC7" w:rsidP="00321F61">
            <w:pPr>
              <w:rPr>
                <w:rFonts w:ascii="Palatino Linotype" w:hAnsi="Palatino Linotype"/>
                <w:sz w:val="20"/>
                <w:szCs w:val="20"/>
              </w:rPr>
            </w:pPr>
          </w:p>
          <w:p w14:paraId="28907188" w14:textId="77777777" w:rsidR="00D34AC7" w:rsidRPr="00C33E91" w:rsidRDefault="00D34AC7" w:rsidP="00321F61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C33E91">
              <w:rPr>
                <w:rFonts w:ascii="Palatino Linotype" w:hAnsi="Palatino Linotype"/>
                <w:b/>
                <w:sz w:val="20"/>
                <w:szCs w:val="20"/>
              </w:rPr>
              <w:t>Sintesi delle eventuali criticità emerse:</w:t>
            </w:r>
          </w:p>
          <w:p w14:paraId="486028A0" w14:textId="77777777" w:rsidR="00D34AC7" w:rsidRPr="00C33E91" w:rsidRDefault="00D34AC7" w:rsidP="00321F61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14:paraId="2C036123" w14:textId="77777777" w:rsidR="00D34AC7" w:rsidRPr="00C33E91" w:rsidRDefault="00D34AC7" w:rsidP="00321F61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14:paraId="18B23B7B" w14:textId="77777777" w:rsidR="00D34AC7" w:rsidRPr="00C33E91" w:rsidRDefault="00D34AC7" w:rsidP="00321F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E91">
              <w:rPr>
                <w:rFonts w:ascii="Palatino Linotype" w:hAnsi="Palatino Linotype"/>
                <w:b/>
                <w:sz w:val="20"/>
                <w:szCs w:val="20"/>
              </w:rPr>
              <w:t xml:space="preserve">Raccomandazioni: </w:t>
            </w:r>
          </w:p>
          <w:p w14:paraId="08A0A744" w14:textId="77777777" w:rsidR="00D34AC7" w:rsidRPr="00C33E91" w:rsidRDefault="00D34AC7" w:rsidP="00321F61">
            <w:pPr>
              <w:rPr>
                <w:rFonts w:ascii="Palatino Linotype" w:hAnsi="Palatino Linotype"/>
                <w:sz w:val="20"/>
                <w:szCs w:val="20"/>
              </w:rPr>
            </w:pPr>
          </w:p>
          <w:p w14:paraId="163D9D6B" w14:textId="77777777" w:rsidR="00D34AC7" w:rsidRPr="00C33E91" w:rsidRDefault="00D34AC7" w:rsidP="00321F61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</w:tr>
    </w:tbl>
    <w:p w14:paraId="50738537" w14:textId="77777777" w:rsidR="00D34AC7" w:rsidRPr="0087585A" w:rsidRDefault="00D34AC7" w:rsidP="00D34AC7"/>
    <w:tbl>
      <w:tblPr>
        <w:tblW w:w="14100" w:type="dxa"/>
        <w:tblLayout w:type="fixed"/>
        <w:tblLook w:val="0400" w:firstRow="0" w:lastRow="0" w:firstColumn="0" w:lastColumn="0" w:noHBand="0" w:noVBand="1"/>
      </w:tblPr>
      <w:tblGrid>
        <w:gridCol w:w="5121"/>
        <w:gridCol w:w="8979"/>
      </w:tblGrid>
      <w:tr w:rsidR="00867F02" w14:paraId="6F138D2F" w14:textId="77777777" w:rsidTr="00867F02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F2331FD" w14:textId="77777777" w:rsidR="00867F02" w:rsidRDefault="00867F02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" w:eastAsia="Times" w:hAnsi="Times" w:cs="Times"/>
                <w:b/>
                <w:sz w:val="20"/>
                <w:szCs w:val="20"/>
              </w:rPr>
              <w:t xml:space="preserve">Data: </w:t>
            </w:r>
            <w:r>
              <w:rPr>
                <w:rFonts w:ascii="Times" w:eastAsia="Times" w:hAnsi="Times" w:cs="Times"/>
                <w:sz w:val="20"/>
                <w:szCs w:val="20"/>
              </w:rPr>
              <w:t>xx/xx/</w:t>
            </w:r>
            <w:proofErr w:type="spellStart"/>
            <w:r>
              <w:rPr>
                <w:rFonts w:ascii="Times" w:eastAsia="Times" w:hAnsi="Times" w:cs="Times"/>
                <w:sz w:val="20"/>
                <w:szCs w:val="20"/>
              </w:rPr>
              <w:t>xxxx</w:t>
            </w:r>
            <w:proofErr w:type="spellEnd"/>
            <w:r>
              <w:rPr>
                <w:rFonts w:ascii="Times" w:eastAsia="Times" w:hAnsi="Times" w:cs="Times"/>
                <w:sz w:val="20"/>
                <w:szCs w:val="20"/>
              </w:rPr>
              <w:t xml:space="preserve">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4417ADF" w14:textId="77777777" w:rsidR="00867F02" w:rsidRDefault="00867F02">
            <w:pPr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Luogo: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………………</w:t>
            </w:r>
          </w:p>
        </w:tc>
      </w:tr>
      <w:tr w:rsidR="00867F02" w14:paraId="33A5F393" w14:textId="77777777" w:rsidTr="00867F02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C1C2B8C" w14:textId="77777777" w:rsidR="00867F02" w:rsidRDefault="00867F02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 xml:space="preserve">Incaricato della verifica: 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FBF9438" w14:textId="77777777" w:rsidR="00867F02" w:rsidRDefault="00867F02">
            <w:pPr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Firma: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…………</w:t>
            </w:r>
            <w:proofErr w:type="gramStart"/>
            <w:r>
              <w:rPr>
                <w:rFonts w:ascii="Times" w:eastAsia="Times" w:hAnsi="Times" w:cs="Times"/>
                <w:sz w:val="20"/>
                <w:szCs w:val="20"/>
              </w:rPr>
              <w:t>…….</w:t>
            </w:r>
            <w:proofErr w:type="gramEnd"/>
          </w:p>
        </w:tc>
      </w:tr>
      <w:tr w:rsidR="00867F02" w14:paraId="07BBE6FC" w14:textId="77777777" w:rsidTr="00867F02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07E0FF8" w14:textId="77777777" w:rsidR="00867F02" w:rsidRDefault="00867F02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 xml:space="preserve">Responsabile del controllo: 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F374E18" w14:textId="77777777" w:rsidR="00867F02" w:rsidRDefault="00867F02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Firma: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…………</w:t>
            </w:r>
            <w:proofErr w:type="gramStart"/>
            <w:r>
              <w:rPr>
                <w:rFonts w:ascii="Times" w:eastAsia="Times" w:hAnsi="Times" w:cs="Times"/>
                <w:sz w:val="20"/>
                <w:szCs w:val="20"/>
              </w:rPr>
              <w:t>…….</w:t>
            </w:r>
            <w:proofErr w:type="gramEnd"/>
          </w:p>
        </w:tc>
      </w:tr>
    </w:tbl>
    <w:p w14:paraId="4E98FEBA" w14:textId="77777777" w:rsidR="00867F02" w:rsidRDefault="00867F02" w:rsidP="00867F02">
      <w:pPr>
        <w:rPr>
          <w:rFonts w:ascii="Times" w:eastAsia="Times" w:hAnsi="Times" w:cs="Times"/>
          <w:sz w:val="24"/>
          <w:szCs w:val="24"/>
        </w:rPr>
      </w:pPr>
    </w:p>
    <w:p w14:paraId="7ACA7E05" w14:textId="77777777" w:rsidR="00D34AC7" w:rsidRPr="00A274E2" w:rsidRDefault="00D34AC7" w:rsidP="00D34AC7">
      <w:pPr>
        <w:tabs>
          <w:tab w:val="left" w:pos="5595"/>
        </w:tabs>
        <w:rPr>
          <w:ins w:id="1" w:author="UDM" w:date="2023-03-16T16:13:00Z"/>
          <w:rFonts w:ascii="Times New Roman" w:hAnsi="Times New Roman" w:cs="Times New Roman"/>
        </w:rPr>
      </w:pPr>
    </w:p>
    <w:p w14:paraId="56489610" w14:textId="77777777" w:rsidR="00851C95" w:rsidRPr="00A274E2" w:rsidRDefault="00851C95" w:rsidP="00EE2F2B">
      <w:pPr>
        <w:tabs>
          <w:tab w:val="left" w:pos="5595"/>
        </w:tabs>
        <w:rPr>
          <w:rFonts w:ascii="Times New Roman" w:hAnsi="Times New Roman" w:cs="Times New Roman"/>
        </w:rPr>
      </w:pPr>
    </w:p>
    <w:sectPr w:rsidR="00851C95" w:rsidRPr="00A274E2" w:rsidSect="00895F04">
      <w:headerReference w:type="default" r:id="rId11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3FB556" w14:textId="77777777" w:rsidR="00901D6E" w:rsidRDefault="00901D6E" w:rsidP="00CB27BC">
      <w:pPr>
        <w:spacing w:after="0" w:line="240" w:lineRule="auto"/>
      </w:pPr>
      <w:r>
        <w:separator/>
      </w:r>
    </w:p>
  </w:endnote>
  <w:endnote w:type="continuationSeparator" w:id="0">
    <w:p w14:paraId="489340FA" w14:textId="77777777" w:rsidR="00901D6E" w:rsidRDefault="00901D6E" w:rsidP="00CB27BC">
      <w:pPr>
        <w:spacing w:after="0" w:line="240" w:lineRule="auto"/>
      </w:pPr>
      <w:r>
        <w:continuationSeparator/>
      </w:r>
    </w:p>
  </w:endnote>
  <w:endnote w:type="continuationNotice" w:id="1">
    <w:p w14:paraId="68D3B66A" w14:textId="77777777" w:rsidR="00901D6E" w:rsidRDefault="00901D6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0A1592" w14:textId="77777777" w:rsidR="00901D6E" w:rsidRDefault="00901D6E" w:rsidP="00CB27BC">
      <w:pPr>
        <w:spacing w:after="0" w:line="240" w:lineRule="auto"/>
      </w:pPr>
      <w:r>
        <w:separator/>
      </w:r>
    </w:p>
  </w:footnote>
  <w:footnote w:type="continuationSeparator" w:id="0">
    <w:p w14:paraId="5E4FB561" w14:textId="77777777" w:rsidR="00901D6E" w:rsidRDefault="00901D6E" w:rsidP="00CB27BC">
      <w:pPr>
        <w:spacing w:after="0" w:line="240" w:lineRule="auto"/>
      </w:pPr>
      <w:r>
        <w:continuationSeparator/>
      </w:r>
    </w:p>
  </w:footnote>
  <w:footnote w:type="continuationNotice" w:id="1">
    <w:p w14:paraId="7535A192" w14:textId="77777777" w:rsidR="00901D6E" w:rsidRDefault="00901D6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B61951" w:rsidRDefault="00B61951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w16sdtdh="http://schemas.microsoft.com/office/word/2020/wordml/sdtdatahash" xmlns:arto="http://schemas.microsoft.com/office/word/2006/arto">
          <w:pict>
            <v:group w14:anchorId="4441D547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81B46"/>
    <w:multiLevelType w:val="hybridMultilevel"/>
    <w:tmpl w:val="A4305FB6"/>
    <w:lvl w:ilvl="0" w:tplc="79F63FDC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2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5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52052F"/>
    <w:multiLevelType w:val="hybridMultilevel"/>
    <w:tmpl w:val="AF60814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21"/>
  </w:num>
  <w:num w:numId="4">
    <w:abstractNumId w:val="15"/>
  </w:num>
  <w:num w:numId="5">
    <w:abstractNumId w:val="5"/>
  </w:num>
  <w:num w:numId="6">
    <w:abstractNumId w:val="20"/>
  </w:num>
  <w:num w:numId="7">
    <w:abstractNumId w:val="7"/>
  </w:num>
  <w:num w:numId="8">
    <w:abstractNumId w:val="1"/>
  </w:num>
  <w:num w:numId="9">
    <w:abstractNumId w:val="6"/>
  </w:num>
  <w:num w:numId="10">
    <w:abstractNumId w:val="12"/>
  </w:num>
  <w:num w:numId="11">
    <w:abstractNumId w:val="22"/>
  </w:num>
  <w:num w:numId="12">
    <w:abstractNumId w:val="10"/>
  </w:num>
  <w:num w:numId="13">
    <w:abstractNumId w:val="19"/>
  </w:num>
  <w:num w:numId="14">
    <w:abstractNumId w:val="17"/>
  </w:num>
  <w:num w:numId="15">
    <w:abstractNumId w:val="4"/>
  </w:num>
  <w:num w:numId="16">
    <w:abstractNumId w:val="9"/>
  </w:num>
  <w:num w:numId="17">
    <w:abstractNumId w:val="0"/>
  </w:num>
  <w:num w:numId="18">
    <w:abstractNumId w:val="14"/>
  </w:num>
  <w:num w:numId="19">
    <w:abstractNumId w:val="23"/>
  </w:num>
  <w:num w:numId="20">
    <w:abstractNumId w:val="8"/>
  </w:num>
  <w:num w:numId="21">
    <w:abstractNumId w:val="2"/>
  </w:num>
  <w:num w:numId="22">
    <w:abstractNumId w:val="24"/>
  </w:num>
  <w:num w:numId="23">
    <w:abstractNumId w:val="16"/>
  </w:num>
  <w:num w:numId="24">
    <w:abstractNumId w:val="13"/>
  </w:num>
  <w:num w:numId="25">
    <w:abstractNumId w:val="3"/>
  </w:num>
  <w:num w:numId="26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UDM">
    <w15:presenceInfo w15:providerId="None" w15:userId="UD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882"/>
    <w:rsid w:val="0000179E"/>
    <w:rsid w:val="00011A62"/>
    <w:rsid w:val="00014D9F"/>
    <w:rsid w:val="000152C0"/>
    <w:rsid w:val="000160FA"/>
    <w:rsid w:val="000165E1"/>
    <w:rsid w:val="00016EFC"/>
    <w:rsid w:val="000172AB"/>
    <w:rsid w:val="0001795E"/>
    <w:rsid w:val="00020CE1"/>
    <w:rsid w:val="000216E0"/>
    <w:rsid w:val="000223BF"/>
    <w:rsid w:val="00023985"/>
    <w:rsid w:val="0002476A"/>
    <w:rsid w:val="00024A83"/>
    <w:rsid w:val="00024CE5"/>
    <w:rsid w:val="00025F35"/>
    <w:rsid w:val="000263C6"/>
    <w:rsid w:val="00030C73"/>
    <w:rsid w:val="00037171"/>
    <w:rsid w:val="00040D9D"/>
    <w:rsid w:val="00043897"/>
    <w:rsid w:val="00045B9C"/>
    <w:rsid w:val="00045BC9"/>
    <w:rsid w:val="00046531"/>
    <w:rsid w:val="00047041"/>
    <w:rsid w:val="000521AF"/>
    <w:rsid w:val="000524E7"/>
    <w:rsid w:val="0005335C"/>
    <w:rsid w:val="0005444B"/>
    <w:rsid w:val="00056AA7"/>
    <w:rsid w:val="00056B12"/>
    <w:rsid w:val="00056F29"/>
    <w:rsid w:val="00057173"/>
    <w:rsid w:val="00057776"/>
    <w:rsid w:val="00063B0F"/>
    <w:rsid w:val="00063CAD"/>
    <w:rsid w:val="00063DE6"/>
    <w:rsid w:val="000671B7"/>
    <w:rsid w:val="000735BF"/>
    <w:rsid w:val="00075089"/>
    <w:rsid w:val="0007541C"/>
    <w:rsid w:val="00075EBE"/>
    <w:rsid w:val="00077614"/>
    <w:rsid w:val="00080C28"/>
    <w:rsid w:val="00080D57"/>
    <w:rsid w:val="00081BB5"/>
    <w:rsid w:val="0008223D"/>
    <w:rsid w:val="00082FD1"/>
    <w:rsid w:val="000840B9"/>
    <w:rsid w:val="00086A65"/>
    <w:rsid w:val="00086E49"/>
    <w:rsid w:val="00092CCB"/>
    <w:rsid w:val="000978C7"/>
    <w:rsid w:val="000A274F"/>
    <w:rsid w:val="000A5896"/>
    <w:rsid w:val="000A7561"/>
    <w:rsid w:val="000B1503"/>
    <w:rsid w:val="000B1947"/>
    <w:rsid w:val="000B1EC3"/>
    <w:rsid w:val="000B204D"/>
    <w:rsid w:val="000B23EF"/>
    <w:rsid w:val="000B793B"/>
    <w:rsid w:val="000C4648"/>
    <w:rsid w:val="000D08D0"/>
    <w:rsid w:val="000D23C7"/>
    <w:rsid w:val="000D2DA6"/>
    <w:rsid w:val="000D3808"/>
    <w:rsid w:val="000D60E6"/>
    <w:rsid w:val="000D61FD"/>
    <w:rsid w:val="000D69B5"/>
    <w:rsid w:val="000E04B7"/>
    <w:rsid w:val="000E22C9"/>
    <w:rsid w:val="000E26A2"/>
    <w:rsid w:val="000E2CE0"/>
    <w:rsid w:val="000E3051"/>
    <w:rsid w:val="000E3953"/>
    <w:rsid w:val="000E3C67"/>
    <w:rsid w:val="000E4073"/>
    <w:rsid w:val="000E5BDC"/>
    <w:rsid w:val="000E6E14"/>
    <w:rsid w:val="000E7F1C"/>
    <w:rsid w:val="000F50D8"/>
    <w:rsid w:val="000F6ABF"/>
    <w:rsid w:val="000F769A"/>
    <w:rsid w:val="000F7A93"/>
    <w:rsid w:val="00100D5B"/>
    <w:rsid w:val="0010136A"/>
    <w:rsid w:val="00102E37"/>
    <w:rsid w:val="0010548A"/>
    <w:rsid w:val="001060D8"/>
    <w:rsid w:val="0011337B"/>
    <w:rsid w:val="00115F4E"/>
    <w:rsid w:val="00117F04"/>
    <w:rsid w:val="0012044E"/>
    <w:rsid w:val="0012238D"/>
    <w:rsid w:val="00126235"/>
    <w:rsid w:val="00126AD5"/>
    <w:rsid w:val="001276AE"/>
    <w:rsid w:val="0013110D"/>
    <w:rsid w:val="001330B7"/>
    <w:rsid w:val="001333AE"/>
    <w:rsid w:val="001348FC"/>
    <w:rsid w:val="00135028"/>
    <w:rsid w:val="0013689E"/>
    <w:rsid w:val="0014025C"/>
    <w:rsid w:val="0014150E"/>
    <w:rsid w:val="00142192"/>
    <w:rsid w:val="00146EAB"/>
    <w:rsid w:val="00151584"/>
    <w:rsid w:val="0015245D"/>
    <w:rsid w:val="001555BB"/>
    <w:rsid w:val="00155AAD"/>
    <w:rsid w:val="00156D2C"/>
    <w:rsid w:val="00157B7D"/>
    <w:rsid w:val="00160397"/>
    <w:rsid w:val="0016267B"/>
    <w:rsid w:val="00162DBE"/>
    <w:rsid w:val="001649CD"/>
    <w:rsid w:val="00170B04"/>
    <w:rsid w:val="00172939"/>
    <w:rsid w:val="00173580"/>
    <w:rsid w:val="0018032B"/>
    <w:rsid w:val="00182431"/>
    <w:rsid w:val="00184EE4"/>
    <w:rsid w:val="00185342"/>
    <w:rsid w:val="00190806"/>
    <w:rsid w:val="001908E8"/>
    <w:rsid w:val="0019257F"/>
    <w:rsid w:val="00194298"/>
    <w:rsid w:val="0019691A"/>
    <w:rsid w:val="00197265"/>
    <w:rsid w:val="001A1800"/>
    <w:rsid w:val="001A3E0A"/>
    <w:rsid w:val="001A54A3"/>
    <w:rsid w:val="001A6DBE"/>
    <w:rsid w:val="001B34A7"/>
    <w:rsid w:val="001B37E7"/>
    <w:rsid w:val="001C0D5F"/>
    <w:rsid w:val="001C35C8"/>
    <w:rsid w:val="001C47E8"/>
    <w:rsid w:val="001C4892"/>
    <w:rsid w:val="001C528F"/>
    <w:rsid w:val="001C6C49"/>
    <w:rsid w:val="001C7353"/>
    <w:rsid w:val="001D00AA"/>
    <w:rsid w:val="001D03FB"/>
    <w:rsid w:val="001D0847"/>
    <w:rsid w:val="001D3048"/>
    <w:rsid w:val="001D3C6B"/>
    <w:rsid w:val="001D3D7E"/>
    <w:rsid w:val="001D5C94"/>
    <w:rsid w:val="001E0052"/>
    <w:rsid w:val="001E00EA"/>
    <w:rsid w:val="001E0EDA"/>
    <w:rsid w:val="001E37A1"/>
    <w:rsid w:val="001E3941"/>
    <w:rsid w:val="001E4AF7"/>
    <w:rsid w:val="001E68BF"/>
    <w:rsid w:val="001F0ABC"/>
    <w:rsid w:val="001F5575"/>
    <w:rsid w:val="001F67FE"/>
    <w:rsid w:val="001F7692"/>
    <w:rsid w:val="00201690"/>
    <w:rsid w:val="002057C9"/>
    <w:rsid w:val="00210F55"/>
    <w:rsid w:val="00211D1C"/>
    <w:rsid w:val="002156AF"/>
    <w:rsid w:val="0021598F"/>
    <w:rsid w:val="00215B6E"/>
    <w:rsid w:val="00215C99"/>
    <w:rsid w:val="0021687C"/>
    <w:rsid w:val="002205FB"/>
    <w:rsid w:val="00221D56"/>
    <w:rsid w:val="00223C2A"/>
    <w:rsid w:val="00224309"/>
    <w:rsid w:val="00227DF5"/>
    <w:rsid w:val="00230944"/>
    <w:rsid w:val="00233433"/>
    <w:rsid w:val="00234916"/>
    <w:rsid w:val="00235F2E"/>
    <w:rsid w:val="00237458"/>
    <w:rsid w:val="00237A62"/>
    <w:rsid w:val="00237EF1"/>
    <w:rsid w:val="00240E00"/>
    <w:rsid w:val="00243C4F"/>
    <w:rsid w:val="00247076"/>
    <w:rsid w:val="00251FAE"/>
    <w:rsid w:val="00252656"/>
    <w:rsid w:val="00252EBF"/>
    <w:rsid w:val="00253B6C"/>
    <w:rsid w:val="002565F5"/>
    <w:rsid w:val="00257052"/>
    <w:rsid w:val="002622AC"/>
    <w:rsid w:val="002642F7"/>
    <w:rsid w:val="00265BBD"/>
    <w:rsid w:val="0026604E"/>
    <w:rsid w:val="00267866"/>
    <w:rsid w:val="00270219"/>
    <w:rsid w:val="00274F4D"/>
    <w:rsid w:val="00276A89"/>
    <w:rsid w:val="002805DF"/>
    <w:rsid w:val="00284C64"/>
    <w:rsid w:val="0029016B"/>
    <w:rsid w:val="00290214"/>
    <w:rsid w:val="0029138C"/>
    <w:rsid w:val="0029366F"/>
    <w:rsid w:val="00293752"/>
    <w:rsid w:val="00293C11"/>
    <w:rsid w:val="00293DC9"/>
    <w:rsid w:val="00294E63"/>
    <w:rsid w:val="00295B52"/>
    <w:rsid w:val="002A25E4"/>
    <w:rsid w:val="002A26EA"/>
    <w:rsid w:val="002A49D0"/>
    <w:rsid w:val="002A5332"/>
    <w:rsid w:val="002A5DBA"/>
    <w:rsid w:val="002A741B"/>
    <w:rsid w:val="002A79F7"/>
    <w:rsid w:val="002B3718"/>
    <w:rsid w:val="002B5545"/>
    <w:rsid w:val="002B6C3D"/>
    <w:rsid w:val="002B78FB"/>
    <w:rsid w:val="002C1081"/>
    <w:rsid w:val="002C1416"/>
    <w:rsid w:val="002C3633"/>
    <w:rsid w:val="002C3D7A"/>
    <w:rsid w:val="002C4001"/>
    <w:rsid w:val="002C493B"/>
    <w:rsid w:val="002C67D4"/>
    <w:rsid w:val="002C7CF9"/>
    <w:rsid w:val="002E09E8"/>
    <w:rsid w:val="002E0B3A"/>
    <w:rsid w:val="002E1903"/>
    <w:rsid w:val="002E1DEA"/>
    <w:rsid w:val="002E210B"/>
    <w:rsid w:val="002E6593"/>
    <w:rsid w:val="002F2664"/>
    <w:rsid w:val="002F3DDB"/>
    <w:rsid w:val="002F47A0"/>
    <w:rsid w:val="002F4A1D"/>
    <w:rsid w:val="002F4B3E"/>
    <w:rsid w:val="002F55F6"/>
    <w:rsid w:val="002F56FD"/>
    <w:rsid w:val="002F62AD"/>
    <w:rsid w:val="00300521"/>
    <w:rsid w:val="003023E7"/>
    <w:rsid w:val="0030717F"/>
    <w:rsid w:val="0031004A"/>
    <w:rsid w:val="00310D30"/>
    <w:rsid w:val="003123D1"/>
    <w:rsid w:val="00312961"/>
    <w:rsid w:val="00312BB3"/>
    <w:rsid w:val="00313CA7"/>
    <w:rsid w:val="003140D7"/>
    <w:rsid w:val="00314671"/>
    <w:rsid w:val="00314E33"/>
    <w:rsid w:val="00315F5E"/>
    <w:rsid w:val="00320A87"/>
    <w:rsid w:val="00321225"/>
    <w:rsid w:val="00322101"/>
    <w:rsid w:val="003228AA"/>
    <w:rsid w:val="00322CA7"/>
    <w:rsid w:val="00323D5C"/>
    <w:rsid w:val="003244F2"/>
    <w:rsid w:val="00324B42"/>
    <w:rsid w:val="00324F0E"/>
    <w:rsid w:val="00325B29"/>
    <w:rsid w:val="003308CC"/>
    <w:rsid w:val="00333ADC"/>
    <w:rsid w:val="003345AE"/>
    <w:rsid w:val="00335F55"/>
    <w:rsid w:val="0033629F"/>
    <w:rsid w:val="00336EED"/>
    <w:rsid w:val="0034134A"/>
    <w:rsid w:val="00344B54"/>
    <w:rsid w:val="0034571F"/>
    <w:rsid w:val="003525AB"/>
    <w:rsid w:val="00353458"/>
    <w:rsid w:val="00353CE6"/>
    <w:rsid w:val="0035443D"/>
    <w:rsid w:val="00354714"/>
    <w:rsid w:val="00362192"/>
    <w:rsid w:val="00363707"/>
    <w:rsid w:val="00363A63"/>
    <w:rsid w:val="00364E8F"/>
    <w:rsid w:val="003656A1"/>
    <w:rsid w:val="003704C5"/>
    <w:rsid w:val="003705DA"/>
    <w:rsid w:val="00372382"/>
    <w:rsid w:val="00375B19"/>
    <w:rsid w:val="00380F58"/>
    <w:rsid w:val="003821F3"/>
    <w:rsid w:val="00382AF5"/>
    <w:rsid w:val="0038489D"/>
    <w:rsid w:val="00385716"/>
    <w:rsid w:val="003859FC"/>
    <w:rsid w:val="00385B5D"/>
    <w:rsid w:val="00385D1E"/>
    <w:rsid w:val="0039027B"/>
    <w:rsid w:val="003903AF"/>
    <w:rsid w:val="00391920"/>
    <w:rsid w:val="00391CF5"/>
    <w:rsid w:val="00391DDB"/>
    <w:rsid w:val="00392202"/>
    <w:rsid w:val="0039372D"/>
    <w:rsid w:val="00394538"/>
    <w:rsid w:val="00396143"/>
    <w:rsid w:val="00396627"/>
    <w:rsid w:val="003A090C"/>
    <w:rsid w:val="003A13D0"/>
    <w:rsid w:val="003A413C"/>
    <w:rsid w:val="003A4DF4"/>
    <w:rsid w:val="003A7BB8"/>
    <w:rsid w:val="003B37AC"/>
    <w:rsid w:val="003B46FF"/>
    <w:rsid w:val="003B50B7"/>
    <w:rsid w:val="003B6F0A"/>
    <w:rsid w:val="003B75CC"/>
    <w:rsid w:val="003B789B"/>
    <w:rsid w:val="003C0535"/>
    <w:rsid w:val="003C0C8B"/>
    <w:rsid w:val="003C21C6"/>
    <w:rsid w:val="003C2E4A"/>
    <w:rsid w:val="003C3416"/>
    <w:rsid w:val="003C3A9B"/>
    <w:rsid w:val="003C3EF8"/>
    <w:rsid w:val="003C787D"/>
    <w:rsid w:val="003D1838"/>
    <w:rsid w:val="003D52B1"/>
    <w:rsid w:val="003D5BFC"/>
    <w:rsid w:val="003D6368"/>
    <w:rsid w:val="003D6FE2"/>
    <w:rsid w:val="003D7D0C"/>
    <w:rsid w:val="003E1D46"/>
    <w:rsid w:val="003E29EA"/>
    <w:rsid w:val="003E53BD"/>
    <w:rsid w:val="003E5ABA"/>
    <w:rsid w:val="003E5D77"/>
    <w:rsid w:val="003E64A7"/>
    <w:rsid w:val="003F1D6D"/>
    <w:rsid w:val="003F25D9"/>
    <w:rsid w:val="003F2C7B"/>
    <w:rsid w:val="003F3516"/>
    <w:rsid w:val="003F557F"/>
    <w:rsid w:val="003F5F90"/>
    <w:rsid w:val="003F65DC"/>
    <w:rsid w:val="003F7F3D"/>
    <w:rsid w:val="004001F0"/>
    <w:rsid w:val="00400C27"/>
    <w:rsid w:val="0040136D"/>
    <w:rsid w:val="004022F9"/>
    <w:rsid w:val="00402FBE"/>
    <w:rsid w:val="00403B69"/>
    <w:rsid w:val="00403D7F"/>
    <w:rsid w:val="00404E21"/>
    <w:rsid w:val="00405616"/>
    <w:rsid w:val="004059BC"/>
    <w:rsid w:val="004061E2"/>
    <w:rsid w:val="004112CF"/>
    <w:rsid w:val="00411A0C"/>
    <w:rsid w:val="00421230"/>
    <w:rsid w:val="00422309"/>
    <w:rsid w:val="00422A49"/>
    <w:rsid w:val="004243F3"/>
    <w:rsid w:val="004254CB"/>
    <w:rsid w:val="0042663D"/>
    <w:rsid w:val="00427044"/>
    <w:rsid w:val="0043005E"/>
    <w:rsid w:val="00431082"/>
    <w:rsid w:val="00432430"/>
    <w:rsid w:val="00434502"/>
    <w:rsid w:val="00434DA7"/>
    <w:rsid w:val="00436D0E"/>
    <w:rsid w:val="00436FCC"/>
    <w:rsid w:val="00441673"/>
    <w:rsid w:val="00441CD4"/>
    <w:rsid w:val="004473F8"/>
    <w:rsid w:val="0045252C"/>
    <w:rsid w:val="00455FFB"/>
    <w:rsid w:val="004562D2"/>
    <w:rsid w:val="00457DFB"/>
    <w:rsid w:val="00462F4E"/>
    <w:rsid w:val="00464D3F"/>
    <w:rsid w:val="004651FD"/>
    <w:rsid w:val="0047236F"/>
    <w:rsid w:val="0047463E"/>
    <w:rsid w:val="00475B60"/>
    <w:rsid w:val="00477F7C"/>
    <w:rsid w:val="004807DF"/>
    <w:rsid w:val="00480BF4"/>
    <w:rsid w:val="0048549C"/>
    <w:rsid w:val="00485CAF"/>
    <w:rsid w:val="0048623A"/>
    <w:rsid w:val="004906E4"/>
    <w:rsid w:val="00491C89"/>
    <w:rsid w:val="004923C3"/>
    <w:rsid w:val="00493801"/>
    <w:rsid w:val="00495E00"/>
    <w:rsid w:val="00496C45"/>
    <w:rsid w:val="00497A94"/>
    <w:rsid w:val="004A0EC2"/>
    <w:rsid w:val="004A1470"/>
    <w:rsid w:val="004A21C2"/>
    <w:rsid w:val="004A3FDA"/>
    <w:rsid w:val="004A42A2"/>
    <w:rsid w:val="004A48A4"/>
    <w:rsid w:val="004A4F5F"/>
    <w:rsid w:val="004A5424"/>
    <w:rsid w:val="004B07A9"/>
    <w:rsid w:val="004B78E7"/>
    <w:rsid w:val="004C0580"/>
    <w:rsid w:val="004C25E9"/>
    <w:rsid w:val="004C4F29"/>
    <w:rsid w:val="004C64E9"/>
    <w:rsid w:val="004C6C7D"/>
    <w:rsid w:val="004C77D4"/>
    <w:rsid w:val="004D0228"/>
    <w:rsid w:val="004D1D15"/>
    <w:rsid w:val="004D2A22"/>
    <w:rsid w:val="004D4673"/>
    <w:rsid w:val="004D7021"/>
    <w:rsid w:val="004E2CE3"/>
    <w:rsid w:val="004E3415"/>
    <w:rsid w:val="004E3C68"/>
    <w:rsid w:val="004E73F3"/>
    <w:rsid w:val="004F039A"/>
    <w:rsid w:val="004F3954"/>
    <w:rsid w:val="004F54A7"/>
    <w:rsid w:val="004F6995"/>
    <w:rsid w:val="004F77BF"/>
    <w:rsid w:val="004F7D3A"/>
    <w:rsid w:val="005038CE"/>
    <w:rsid w:val="00503A37"/>
    <w:rsid w:val="00505C36"/>
    <w:rsid w:val="005064F8"/>
    <w:rsid w:val="005077D3"/>
    <w:rsid w:val="00510B64"/>
    <w:rsid w:val="00510D51"/>
    <w:rsid w:val="00511AB1"/>
    <w:rsid w:val="005165E0"/>
    <w:rsid w:val="00516871"/>
    <w:rsid w:val="00516A4B"/>
    <w:rsid w:val="00517490"/>
    <w:rsid w:val="0052017C"/>
    <w:rsid w:val="00520CC5"/>
    <w:rsid w:val="00520E6B"/>
    <w:rsid w:val="005226AD"/>
    <w:rsid w:val="00522B61"/>
    <w:rsid w:val="00526EA7"/>
    <w:rsid w:val="00527147"/>
    <w:rsid w:val="00527534"/>
    <w:rsid w:val="00531332"/>
    <w:rsid w:val="00535BA7"/>
    <w:rsid w:val="00537BE5"/>
    <w:rsid w:val="0054036D"/>
    <w:rsid w:val="0054140B"/>
    <w:rsid w:val="0054341E"/>
    <w:rsid w:val="00544430"/>
    <w:rsid w:val="00545737"/>
    <w:rsid w:val="00547B01"/>
    <w:rsid w:val="0055255D"/>
    <w:rsid w:val="0055255E"/>
    <w:rsid w:val="00552EDA"/>
    <w:rsid w:val="00553278"/>
    <w:rsid w:val="005544F1"/>
    <w:rsid w:val="00555083"/>
    <w:rsid w:val="00556DDC"/>
    <w:rsid w:val="00557C4F"/>
    <w:rsid w:val="005608F4"/>
    <w:rsid w:val="00563DD7"/>
    <w:rsid w:val="0056436A"/>
    <w:rsid w:val="005728D2"/>
    <w:rsid w:val="00573A35"/>
    <w:rsid w:val="0057406F"/>
    <w:rsid w:val="00574D09"/>
    <w:rsid w:val="005757C3"/>
    <w:rsid w:val="00577B87"/>
    <w:rsid w:val="00583985"/>
    <w:rsid w:val="005855E2"/>
    <w:rsid w:val="00585661"/>
    <w:rsid w:val="00585744"/>
    <w:rsid w:val="005866DF"/>
    <w:rsid w:val="00587FAF"/>
    <w:rsid w:val="005930CE"/>
    <w:rsid w:val="00593659"/>
    <w:rsid w:val="00593877"/>
    <w:rsid w:val="0059476C"/>
    <w:rsid w:val="00594915"/>
    <w:rsid w:val="00594BF2"/>
    <w:rsid w:val="00596416"/>
    <w:rsid w:val="00596CD0"/>
    <w:rsid w:val="005A20DF"/>
    <w:rsid w:val="005A3190"/>
    <w:rsid w:val="005A4A09"/>
    <w:rsid w:val="005B1AE6"/>
    <w:rsid w:val="005B3893"/>
    <w:rsid w:val="005B41C0"/>
    <w:rsid w:val="005B4780"/>
    <w:rsid w:val="005C5132"/>
    <w:rsid w:val="005C51F7"/>
    <w:rsid w:val="005C554A"/>
    <w:rsid w:val="005D1F5D"/>
    <w:rsid w:val="005D282C"/>
    <w:rsid w:val="005D6493"/>
    <w:rsid w:val="005D6766"/>
    <w:rsid w:val="005D7E65"/>
    <w:rsid w:val="005E03BE"/>
    <w:rsid w:val="005E2E80"/>
    <w:rsid w:val="005E2FBE"/>
    <w:rsid w:val="005E3F30"/>
    <w:rsid w:val="005E424D"/>
    <w:rsid w:val="005F0DC3"/>
    <w:rsid w:val="005F0EB5"/>
    <w:rsid w:val="005F22A9"/>
    <w:rsid w:val="005F2C05"/>
    <w:rsid w:val="005F6581"/>
    <w:rsid w:val="005F7068"/>
    <w:rsid w:val="006035FE"/>
    <w:rsid w:val="00611120"/>
    <w:rsid w:val="00611F0B"/>
    <w:rsid w:val="0061536F"/>
    <w:rsid w:val="006218D6"/>
    <w:rsid w:val="00624640"/>
    <w:rsid w:val="00626A21"/>
    <w:rsid w:val="00626B4F"/>
    <w:rsid w:val="00634A4B"/>
    <w:rsid w:val="006354C8"/>
    <w:rsid w:val="00637732"/>
    <w:rsid w:val="006377B3"/>
    <w:rsid w:val="00637CBA"/>
    <w:rsid w:val="00642370"/>
    <w:rsid w:val="006442B7"/>
    <w:rsid w:val="00644381"/>
    <w:rsid w:val="00646893"/>
    <w:rsid w:val="00657556"/>
    <w:rsid w:val="00657620"/>
    <w:rsid w:val="00657689"/>
    <w:rsid w:val="00660967"/>
    <w:rsid w:val="0066180C"/>
    <w:rsid w:val="00661ED0"/>
    <w:rsid w:val="0066278F"/>
    <w:rsid w:val="00662B11"/>
    <w:rsid w:val="00666252"/>
    <w:rsid w:val="0066727B"/>
    <w:rsid w:val="00673AB7"/>
    <w:rsid w:val="00674A3D"/>
    <w:rsid w:val="00674C8B"/>
    <w:rsid w:val="00677C13"/>
    <w:rsid w:val="00677CDB"/>
    <w:rsid w:val="006820D4"/>
    <w:rsid w:val="00682619"/>
    <w:rsid w:val="0068605B"/>
    <w:rsid w:val="00686BDE"/>
    <w:rsid w:val="006911D2"/>
    <w:rsid w:val="00692726"/>
    <w:rsid w:val="00692DD2"/>
    <w:rsid w:val="006956AC"/>
    <w:rsid w:val="00695E95"/>
    <w:rsid w:val="006A024B"/>
    <w:rsid w:val="006A26EC"/>
    <w:rsid w:val="006A3B3C"/>
    <w:rsid w:val="006A3FBF"/>
    <w:rsid w:val="006A4288"/>
    <w:rsid w:val="006A4995"/>
    <w:rsid w:val="006A5FCF"/>
    <w:rsid w:val="006A6518"/>
    <w:rsid w:val="006B2E15"/>
    <w:rsid w:val="006B2F62"/>
    <w:rsid w:val="006B3A97"/>
    <w:rsid w:val="006B4990"/>
    <w:rsid w:val="006B710D"/>
    <w:rsid w:val="006C08A1"/>
    <w:rsid w:val="006C2009"/>
    <w:rsid w:val="006C713D"/>
    <w:rsid w:val="006D0141"/>
    <w:rsid w:val="006D0DCD"/>
    <w:rsid w:val="006D3107"/>
    <w:rsid w:val="006D51E1"/>
    <w:rsid w:val="006D6F15"/>
    <w:rsid w:val="006E2528"/>
    <w:rsid w:val="006E26CA"/>
    <w:rsid w:val="006E2972"/>
    <w:rsid w:val="006E7E6C"/>
    <w:rsid w:val="006F0B2F"/>
    <w:rsid w:val="006F3B35"/>
    <w:rsid w:val="006F3DC3"/>
    <w:rsid w:val="00703626"/>
    <w:rsid w:val="0070682C"/>
    <w:rsid w:val="00706983"/>
    <w:rsid w:val="007106F8"/>
    <w:rsid w:val="00710BCF"/>
    <w:rsid w:val="00711238"/>
    <w:rsid w:val="00711F0B"/>
    <w:rsid w:val="00712220"/>
    <w:rsid w:val="00713180"/>
    <w:rsid w:val="007136A3"/>
    <w:rsid w:val="00715353"/>
    <w:rsid w:val="007172B9"/>
    <w:rsid w:val="007256AF"/>
    <w:rsid w:val="0073096E"/>
    <w:rsid w:val="00730D02"/>
    <w:rsid w:val="00732730"/>
    <w:rsid w:val="007328D2"/>
    <w:rsid w:val="00733BEC"/>
    <w:rsid w:val="007350BE"/>
    <w:rsid w:val="007352A7"/>
    <w:rsid w:val="00735A06"/>
    <w:rsid w:val="0074062A"/>
    <w:rsid w:val="00741A29"/>
    <w:rsid w:val="00741B38"/>
    <w:rsid w:val="00741F5C"/>
    <w:rsid w:val="00742A01"/>
    <w:rsid w:val="0074481C"/>
    <w:rsid w:val="007457C6"/>
    <w:rsid w:val="00752383"/>
    <w:rsid w:val="007528F8"/>
    <w:rsid w:val="007536FC"/>
    <w:rsid w:val="007538BC"/>
    <w:rsid w:val="00754103"/>
    <w:rsid w:val="00755271"/>
    <w:rsid w:val="007605FF"/>
    <w:rsid w:val="007609A6"/>
    <w:rsid w:val="00761149"/>
    <w:rsid w:val="00763A23"/>
    <w:rsid w:val="00763C82"/>
    <w:rsid w:val="00764C88"/>
    <w:rsid w:val="00767C4D"/>
    <w:rsid w:val="007717B9"/>
    <w:rsid w:val="0077235E"/>
    <w:rsid w:val="00773F3D"/>
    <w:rsid w:val="00775DCC"/>
    <w:rsid w:val="00775E6C"/>
    <w:rsid w:val="007761AD"/>
    <w:rsid w:val="0077736B"/>
    <w:rsid w:val="00780325"/>
    <w:rsid w:val="007828C4"/>
    <w:rsid w:val="00783890"/>
    <w:rsid w:val="007862A4"/>
    <w:rsid w:val="0078794F"/>
    <w:rsid w:val="00787F95"/>
    <w:rsid w:val="0079268E"/>
    <w:rsid w:val="00793120"/>
    <w:rsid w:val="00793635"/>
    <w:rsid w:val="00794727"/>
    <w:rsid w:val="00795D47"/>
    <w:rsid w:val="00797A82"/>
    <w:rsid w:val="007A0CB1"/>
    <w:rsid w:val="007A10AD"/>
    <w:rsid w:val="007A4981"/>
    <w:rsid w:val="007A4EA7"/>
    <w:rsid w:val="007A6A2B"/>
    <w:rsid w:val="007A7621"/>
    <w:rsid w:val="007B0D33"/>
    <w:rsid w:val="007B0DE3"/>
    <w:rsid w:val="007B1520"/>
    <w:rsid w:val="007B20EB"/>
    <w:rsid w:val="007B2C00"/>
    <w:rsid w:val="007B3323"/>
    <w:rsid w:val="007B3D8D"/>
    <w:rsid w:val="007B5517"/>
    <w:rsid w:val="007B5FBB"/>
    <w:rsid w:val="007C0FCD"/>
    <w:rsid w:val="007C1BB4"/>
    <w:rsid w:val="007C2FC3"/>
    <w:rsid w:val="007C3047"/>
    <w:rsid w:val="007C32EC"/>
    <w:rsid w:val="007C4B28"/>
    <w:rsid w:val="007C5AE8"/>
    <w:rsid w:val="007C6664"/>
    <w:rsid w:val="007C7FA8"/>
    <w:rsid w:val="007D24B9"/>
    <w:rsid w:val="007D47D3"/>
    <w:rsid w:val="007D4AC8"/>
    <w:rsid w:val="007D62ED"/>
    <w:rsid w:val="007D66BC"/>
    <w:rsid w:val="007D7290"/>
    <w:rsid w:val="007E0378"/>
    <w:rsid w:val="007E065A"/>
    <w:rsid w:val="007E7692"/>
    <w:rsid w:val="007F2864"/>
    <w:rsid w:val="007F292A"/>
    <w:rsid w:val="007F4A70"/>
    <w:rsid w:val="007F4D52"/>
    <w:rsid w:val="007F59FD"/>
    <w:rsid w:val="007F76ED"/>
    <w:rsid w:val="008014FA"/>
    <w:rsid w:val="00802E41"/>
    <w:rsid w:val="00806D94"/>
    <w:rsid w:val="00810228"/>
    <w:rsid w:val="00810BED"/>
    <w:rsid w:val="00811CB0"/>
    <w:rsid w:val="0081294E"/>
    <w:rsid w:val="00814FCC"/>
    <w:rsid w:val="00815ECE"/>
    <w:rsid w:val="00816DF7"/>
    <w:rsid w:val="00817592"/>
    <w:rsid w:val="00817CB0"/>
    <w:rsid w:val="0082032C"/>
    <w:rsid w:val="00821765"/>
    <w:rsid w:val="00821885"/>
    <w:rsid w:val="0082198F"/>
    <w:rsid w:val="00822CB7"/>
    <w:rsid w:val="0082330F"/>
    <w:rsid w:val="008235CD"/>
    <w:rsid w:val="00824149"/>
    <w:rsid w:val="00825E76"/>
    <w:rsid w:val="008271AF"/>
    <w:rsid w:val="008279DE"/>
    <w:rsid w:val="00833DBE"/>
    <w:rsid w:val="0083641D"/>
    <w:rsid w:val="00836791"/>
    <w:rsid w:val="00836C1E"/>
    <w:rsid w:val="008440D7"/>
    <w:rsid w:val="00845383"/>
    <w:rsid w:val="00846C30"/>
    <w:rsid w:val="00850F21"/>
    <w:rsid w:val="00851C95"/>
    <w:rsid w:val="00852A9A"/>
    <w:rsid w:val="00853F14"/>
    <w:rsid w:val="00853FD0"/>
    <w:rsid w:val="00857B54"/>
    <w:rsid w:val="00862378"/>
    <w:rsid w:val="00864F8B"/>
    <w:rsid w:val="00865270"/>
    <w:rsid w:val="00865C5E"/>
    <w:rsid w:val="0086740A"/>
    <w:rsid w:val="00867F02"/>
    <w:rsid w:val="00870049"/>
    <w:rsid w:val="00875DAA"/>
    <w:rsid w:val="008761DD"/>
    <w:rsid w:val="008774FE"/>
    <w:rsid w:val="00882379"/>
    <w:rsid w:val="00884439"/>
    <w:rsid w:val="0088499B"/>
    <w:rsid w:val="00886921"/>
    <w:rsid w:val="00887F67"/>
    <w:rsid w:val="008902CD"/>
    <w:rsid w:val="00891BBB"/>
    <w:rsid w:val="00893A82"/>
    <w:rsid w:val="00893D7D"/>
    <w:rsid w:val="008947E1"/>
    <w:rsid w:val="00895F04"/>
    <w:rsid w:val="00896CDB"/>
    <w:rsid w:val="00897F2D"/>
    <w:rsid w:val="008A17FE"/>
    <w:rsid w:val="008A18E3"/>
    <w:rsid w:val="008A4621"/>
    <w:rsid w:val="008A585C"/>
    <w:rsid w:val="008A7088"/>
    <w:rsid w:val="008B0537"/>
    <w:rsid w:val="008B138B"/>
    <w:rsid w:val="008B1F0A"/>
    <w:rsid w:val="008B3F21"/>
    <w:rsid w:val="008B653A"/>
    <w:rsid w:val="008B7EBD"/>
    <w:rsid w:val="008C30B5"/>
    <w:rsid w:val="008C51F9"/>
    <w:rsid w:val="008D008E"/>
    <w:rsid w:val="008D0A71"/>
    <w:rsid w:val="008D171A"/>
    <w:rsid w:val="008D26D4"/>
    <w:rsid w:val="008D2C3A"/>
    <w:rsid w:val="008D340B"/>
    <w:rsid w:val="008D7C24"/>
    <w:rsid w:val="008E026A"/>
    <w:rsid w:val="008E0383"/>
    <w:rsid w:val="008E0407"/>
    <w:rsid w:val="008E156D"/>
    <w:rsid w:val="008E1C41"/>
    <w:rsid w:val="008E24FE"/>
    <w:rsid w:val="008E4451"/>
    <w:rsid w:val="008E4CB0"/>
    <w:rsid w:val="008E68BD"/>
    <w:rsid w:val="008E6C7B"/>
    <w:rsid w:val="008F0E72"/>
    <w:rsid w:val="008F3256"/>
    <w:rsid w:val="008F4FF0"/>
    <w:rsid w:val="008F7516"/>
    <w:rsid w:val="009006A7"/>
    <w:rsid w:val="00900EC9"/>
    <w:rsid w:val="00901D6E"/>
    <w:rsid w:val="009037C6"/>
    <w:rsid w:val="00907713"/>
    <w:rsid w:val="00907D9C"/>
    <w:rsid w:val="00910C16"/>
    <w:rsid w:val="00910D89"/>
    <w:rsid w:val="00911C49"/>
    <w:rsid w:val="00911CC7"/>
    <w:rsid w:val="00913305"/>
    <w:rsid w:val="00916F79"/>
    <w:rsid w:val="0092180F"/>
    <w:rsid w:val="00924604"/>
    <w:rsid w:val="00926144"/>
    <w:rsid w:val="009268B5"/>
    <w:rsid w:val="00932385"/>
    <w:rsid w:val="00937761"/>
    <w:rsid w:val="0094134E"/>
    <w:rsid w:val="00941CE3"/>
    <w:rsid w:val="0094219C"/>
    <w:rsid w:val="009435C8"/>
    <w:rsid w:val="00943A3E"/>
    <w:rsid w:val="009444D7"/>
    <w:rsid w:val="00945B54"/>
    <w:rsid w:val="00946759"/>
    <w:rsid w:val="00950A6D"/>
    <w:rsid w:val="00950A77"/>
    <w:rsid w:val="00950C5E"/>
    <w:rsid w:val="0095118A"/>
    <w:rsid w:val="009511A5"/>
    <w:rsid w:val="00951E5A"/>
    <w:rsid w:val="0095492D"/>
    <w:rsid w:val="009552B9"/>
    <w:rsid w:val="00955745"/>
    <w:rsid w:val="00955968"/>
    <w:rsid w:val="0095746A"/>
    <w:rsid w:val="00961D63"/>
    <w:rsid w:val="00961F28"/>
    <w:rsid w:val="00964CFE"/>
    <w:rsid w:val="00965346"/>
    <w:rsid w:val="00967217"/>
    <w:rsid w:val="00970769"/>
    <w:rsid w:val="00972D24"/>
    <w:rsid w:val="00972DBB"/>
    <w:rsid w:val="0097476F"/>
    <w:rsid w:val="00975BCA"/>
    <w:rsid w:val="009777E2"/>
    <w:rsid w:val="00977FBB"/>
    <w:rsid w:val="00982F05"/>
    <w:rsid w:val="00983BE0"/>
    <w:rsid w:val="0098603E"/>
    <w:rsid w:val="0098686E"/>
    <w:rsid w:val="00986CAD"/>
    <w:rsid w:val="009871FD"/>
    <w:rsid w:val="00992117"/>
    <w:rsid w:val="00992538"/>
    <w:rsid w:val="009950D8"/>
    <w:rsid w:val="009A09F0"/>
    <w:rsid w:val="009A1148"/>
    <w:rsid w:val="009A1827"/>
    <w:rsid w:val="009A18A9"/>
    <w:rsid w:val="009A34B3"/>
    <w:rsid w:val="009A4F81"/>
    <w:rsid w:val="009A532A"/>
    <w:rsid w:val="009A57F0"/>
    <w:rsid w:val="009A7AEF"/>
    <w:rsid w:val="009B04E8"/>
    <w:rsid w:val="009B36EA"/>
    <w:rsid w:val="009B48EF"/>
    <w:rsid w:val="009B4936"/>
    <w:rsid w:val="009B708E"/>
    <w:rsid w:val="009C0ECF"/>
    <w:rsid w:val="009C0F9E"/>
    <w:rsid w:val="009C1337"/>
    <w:rsid w:val="009C2578"/>
    <w:rsid w:val="009C31A1"/>
    <w:rsid w:val="009C3B43"/>
    <w:rsid w:val="009C4AE5"/>
    <w:rsid w:val="009C7B99"/>
    <w:rsid w:val="009D1381"/>
    <w:rsid w:val="009D24DB"/>
    <w:rsid w:val="009D2936"/>
    <w:rsid w:val="009D562B"/>
    <w:rsid w:val="009D5DA4"/>
    <w:rsid w:val="009D65C6"/>
    <w:rsid w:val="009E2020"/>
    <w:rsid w:val="009E4399"/>
    <w:rsid w:val="009E554C"/>
    <w:rsid w:val="009E73ED"/>
    <w:rsid w:val="009E7DD3"/>
    <w:rsid w:val="009F0346"/>
    <w:rsid w:val="009F0F0C"/>
    <w:rsid w:val="009F177C"/>
    <w:rsid w:val="009F1ACF"/>
    <w:rsid w:val="009F21E7"/>
    <w:rsid w:val="009F4860"/>
    <w:rsid w:val="009F6235"/>
    <w:rsid w:val="009F6A1A"/>
    <w:rsid w:val="009F73BB"/>
    <w:rsid w:val="00A00137"/>
    <w:rsid w:val="00A00A6B"/>
    <w:rsid w:val="00A039D6"/>
    <w:rsid w:val="00A04549"/>
    <w:rsid w:val="00A056BF"/>
    <w:rsid w:val="00A060F1"/>
    <w:rsid w:val="00A114AD"/>
    <w:rsid w:val="00A11B24"/>
    <w:rsid w:val="00A12E19"/>
    <w:rsid w:val="00A12F30"/>
    <w:rsid w:val="00A13292"/>
    <w:rsid w:val="00A13B57"/>
    <w:rsid w:val="00A14AAB"/>
    <w:rsid w:val="00A15047"/>
    <w:rsid w:val="00A15B6A"/>
    <w:rsid w:val="00A16A98"/>
    <w:rsid w:val="00A173B6"/>
    <w:rsid w:val="00A222ED"/>
    <w:rsid w:val="00A274E2"/>
    <w:rsid w:val="00A306AF"/>
    <w:rsid w:val="00A31D89"/>
    <w:rsid w:val="00A331B3"/>
    <w:rsid w:val="00A332F2"/>
    <w:rsid w:val="00A33BF8"/>
    <w:rsid w:val="00A36A93"/>
    <w:rsid w:val="00A36FE3"/>
    <w:rsid w:val="00A37314"/>
    <w:rsid w:val="00A41615"/>
    <w:rsid w:val="00A42C8F"/>
    <w:rsid w:val="00A44FFC"/>
    <w:rsid w:val="00A4673B"/>
    <w:rsid w:val="00A471F8"/>
    <w:rsid w:val="00A5024C"/>
    <w:rsid w:val="00A52A2B"/>
    <w:rsid w:val="00A54132"/>
    <w:rsid w:val="00A541AE"/>
    <w:rsid w:val="00A54E9D"/>
    <w:rsid w:val="00A553C6"/>
    <w:rsid w:val="00A55CD8"/>
    <w:rsid w:val="00A56DFF"/>
    <w:rsid w:val="00A573DC"/>
    <w:rsid w:val="00A574CE"/>
    <w:rsid w:val="00A57D24"/>
    <w:rsid w:val="00A60661"/>
    <w:rsid w:val="00A609E5"/>
    <w:rsid w:val="00A61C8C"/>
    <w:rsid w:val="00A64FA3"/>
    <w:rsid w:val="00A65040"/>
    <w:rsid w:val="00A70798"/>
    <w:rsid w:val="00A72F47"/>
    <w:rsid w:val="00A735BD"/>
    <w:rsid w:val="00A7397D"/>
    <w:rsid w:val="00A73FD5"/>
    <w:rsid w:val="00A805DF"/>
    <w:rsid w:val="00A81FF8"/>
    <w:rsid w:val="00A82903"/>
    <w:rsid w:val="00A8493C"/>
    <w:rsid w:val="00A853D4"/>
    <w:rsid w:val="00A86BD9"/>
    <w:rsid w:val="00A9147E"/>
    <w:rsid w:val="00A948D7"/>
    <w:rsid w:val="00A95CD6"/>
    <w:rsid w:val="00A964B3"/>
    <w:rsid w:val="00A97A7A"/>
    <w:rsid w:val="00AA024D"/>
    <w:rsid w:val="00AA1FC4"/>
    <w:rsid w:val="00AA3065"/>
    <w:rsid w:val="00AA3119"/>
    <w:rsid w:val="00AA48D2"/>
    <w:rsid w:val="00AA62DC"/>
    <w:rsid w:val="00AB0103"/>
    <w:rsid w:val="00AB0F61"/>
    <w:rsid w:val="00AB3CF6"/>
    <w:rsid w:val="00AB436E"/>
    <w:rsid w:val="00AB6DC6"/>
    <w:rsid w:val="00AB7263"/>
    <w:rsid w:val="00AB7B18"/>
    <w:rsid w:val="00AC1336"/>
    <w:rsid w:val="00AC1443"/>
    <w:rsid w:val="00AC36CC"/>
    <w:rsid w:val="00AC3B7D"/>
    <w:rsid w:val="00AC4039"/>
    <w:rsid w:val="00AC5118"/>
    <w:rsid w:val="00AC65C8"/>
    <w:rsid w:val="00AC7B22"/>
    <w:rsid w:val="00AC7D2D"/>
    <w:rsid w:val="00AD01B8"/>
    <w:rsid w:val="00AD2EAD"/>
    <w:rsid w:val="00AD43BB"/>
    <w:rsid w:val="00AD61AD"/>
    <w:rsid w:val="00AE43FF"/>
    <w:rsid w:val="00AE4A75"/>
    <w:rsid w:val="00AE60A4"/>
    <w:rsid w:val="00AE7367"/>
    <w:rsid w:val="00AE7DC7"/>
    <w:rsid w:val="00AF311F"/>
    <w:rsid w:val="00AF60F6"/>
    <w:rsid w:val="00AF6E21"/>
    <w:rsid w:val="00AF756B"/>
    <w:rsid w:val="00B0031A"/>
    <w:rsid w:val="00B006D4"/>
    <w:rsid w:val="00B00D20"/>
    <w:rsid w:val="00B01E8E"/>
    <w:rsid w:val="00B05142"/>
    <w:rsid w:val="00B05440"/>
    <w:rsid w:val="00B05A34"/>
    <w:rsid w:val="00B05DA1"/>
    <w:rsid w:val="00B075A9"/>
    <w:rsid w:val="00B07BEB"/>
    <w:rsid w:val="00B07F06"/>
    <w:rsid w:val="00B10124"/>
    <w:rsid w:val="00B11DED"/>
    <w:rsid w:val="00B12823"/>
    <w:rsid w:val="00B12F8E"/>
    <w:rsid w:val="00B138E7"/>
    <w:rsid w:val="00B169D9"/>
    <w:rsid w:val="00B207F1"/>
    <w:rsid w:val="00B20F7D"/>
    <w:rsid w:val="00B22535"/>
    <w:rsid w:val="00B229CE"/>
    <w:rsid w:val="00B23B2D"/>
    <w:rsid w:val="00B27EAD"/>
    <w:rsid w:val="00B31FDB"/>
    <w:rsid w:val="00B326BC"/>
    <w:rsid w:val="00B3445B"/>
    <w:rsid w:val="00B35658"/>
    <w:rsid w:val="00B4098C"/>
    <w:rsid w:val="00B41ACE"/>
    <w:rsid w:val="00B41D0C"/>
    <w:rsid w:val="00B4258B"/>
    <w:rsid w:val="00B43A05"/>
    <w:rsid w:val="00B44580"/>
    <w:rsid w:val="00B46653"/>
    <w:rsid w:val="00B4665F"/>
    <w:rsid w:val="00B47C6D"/>
    <w:rsid w:val="00B50E91"/>
    <w:rsid w:val="00B529E3"/>
    <w:rsid w:val="00B53BC3"/>
    <w:rsid w:val="00B543D0"/>
    <w:rsid w:val="00B5443C"/>
    <w:rsid w:val="00B55849"/>
    <w:rsid w:val="00B608E3"/>
    <w:rsid w:val="00B61951"/>
    <w:rsid w:val="00B61B28"/>
    <w:rsid w:val="00B62076"/>
    <w:rsid w:val="00B63D0F"/>
    <w:rsid w:val="00B63F76"/>
    <w:rsid w:val="00B64B8E"/>
    <w:rsid w:val="00B65204"/>
    <w:rsid w:val="00B657C9"/>
    <w:rsid w:val="00B70BA9"/>
    <w:rsid w:val="00B7142F"/>
    <w:rsid w:val="00B72D34"/>
    <w:rsid w:val="00B74E40"/>
    <w:rsid w:val="00B75259"/>
    <w:rsid w:val="00B755B2"/>
    <w:rsid w:val="00B756FC"/>
    <w:rsid w:val="00B77EA3"/>
    <w:rsid w:val="00B80A97"/>
    <w:rsid w:val="00B812AC"/>
    <w:rsid w:val="00B81944"/>
    <w:rsid w:val="00B81B17"/>
    <w:rsid w:val="00B83059"/>
    <w:rsid w:val="00B83414"/>
    <w:rsid w:val="00B84B35"/>
    <w:rsid w:val="00B84C5D"/>
    <w:rsid w:val="00B904B7"/>
    <w:rsid w:val="00B91D88"/>
    <w:rsid w:val="00B93AFE"/>
    <w:rsid w:val="00B95195"/>
    <w:rsid w:val="00BA013C"/>
    <w:rsid w:val="00BA09D1"/>
    <w:rsid w:val="00BA0EE6"/>
    <w:rsid w:val="00BA146C"/>
    <w:rsid w:val="00BA34B5"/>
    <w:rsid w:val="00BA35FD"/>
    <w:rsid w:val="00BA710F"/>
    <w:rsid w:val="00BA73E9"/>
    <w:rsid w:val="00BA7BC6"/>
    <w:rsid w:val="00BB06C7"/>
    <w:rsid w:val="00BB1E82"/>
    <w:rsid w:val="00BB2E96"/>
    <w:rsid w:val="00BB464A"/>
    <w:rsid w:val="00BB478A"/>
    <w:rsid w:val="00BB4951"/>
    <w:rsid w:val="00BB5049"/>
    <w:rsid w:val="00BC275E"/>
    <w:rsid w:val="00BC456D"/>
    <w:rsid w:val="00BC4644"/>
    <w:rsid w:val="00BC5EEA"/>
    <w:rsid w:val="00BD10E8"/>
    <w:rsid w:val="00BD147B"/>
    <w:rsid w:val="00BD33F5"/>
    <w:rsid w:val="00BD40AF"/>
    <w:rsid w:val="00BD415B"/>
    <w:rsid w:val="00BD70B0"/>
    <w:rsid w:val="00BD7D70"/>
    <w:rsid w:val="00BE45BD"/>
    <w:rsid w:val="00BE4EB5"/>
    <w:rsid w:val="00BE4FFD"/>
    <w:rsid w:val="00BE5752"/>
    <w:rsid w:val="00BE6CF0"/>
    <w:rsid w:val="00BE7A2F"/>
    <w:rsid w:val="00BF0374"/>
    <w:rsid w:val="00BF2797"/>
    <w:rsid w:val="00BF3654"/>
    <w:rsid w:val="00BF373F"/>
    <w:rsid w:val="00BF6DDF"/>
    <w:rsid w:val="00C01655"/>
    <w:rsid w:val="00C03045"/>
    <w:rsid w:val="00C0666D"/>
    <w:rsid w:val="00C06B8A"/>
    <w:rsid w:val="00C072E1"/>
    <w:rsid w:val="00C07380"/>
    <w:rsid w:val="00C1167A"/>
    <w:rsid w:val="00C11B8E"/>
    <w:rsid w:val="00C12069"/>
    <w:rsid w:val="00C1484D"/>
    <w:rsid w:val="00C14F3B"/>
    <w:rsid w:val="00C1593E"/>
    <w:rsid w:val="00C15C53"/>
    <w:rsid w:val="00C16D1E"/>
    <w:rsid w:val="00C179F3"/>
    <w:rsid w:val="00C17EB7"/>
    <w:rsid w:val="00C17EDE"/>
    <w:rsid w:val="00C203C6"/>
    <w:rsid w:val="00C20FF6"/>
    <w:rsid w:val="00C227D7"/>
    <w:rsid w:val="00C227F1"/>
    <w:rsid w:val="00C24CC7"/>
    <w:rsid w:val="00C30A97"/>
    <w:rsid w:val="00C30C81"/>
    <w:rsid w:val="00C339AD"/>
    <w:rsid w:val="00C35629"/>
    <w:rsid w:val="00C37D73"/>
    <w:rsid w:val="00C40D92"/>
    <w:rsid w:val="00C45704"/>
    <w:rsid w:val="00C46DD5"/>
    <w:rsid w:val="00C470EF"/>
    <w:rsid w:val="00C471D7"/>
    <w:rsid w:val="00C56F9E"/>
    <w:rsid w:val="00C604F2"/>
    <w:rsid w:val="00C61F0E"/>
    <w:rsid w:val="00C62ACD"/>
    <w:rsid w:val="00C62C58"/>
    <w:rsid w:val="00C67C82"/>
    <w:rsid w:val="00C74190"/>
    <w:rsid w:val="00C74B98"/>
    <w:rsid w:val="00C74C44"/>
    <w:rsid w:val="00C75CEF"/>
    <w:rsid w:val="00C7669E"/>
    <w:rsid w:val="00C806D0"/>
    <w:rsid w:val="00C8255A"/>
    <w:rsid w:val="00C8402E"/>
    <w:rsid w:val="00C847F2"/>
    <w:rsid w:val="00C856D6"/>
    <w:rsid w:val="00C85BDA"/>
    <w:rsid w:val="00C900B4"/>
    <w:rsid w:val="00C91561"/>
    <w:rsid w:val="00C9177C"/>
    <w:rsid w:val="00C931ED"/>
    <w:rsid w:val="00C93C67"/>
    <w:rsid w:val="00C9410D"/>
    <w:rsid w:val="00C9431F"/>
    <w:rsid w:val="00C971F6"/>
    <w:rsid w:val="00C9793F"/>
    <w:rsid w:val="00CA0233"/>
    <w:rsid w:val="00CA2512"/>
    <w:rsid w:val="00CA25F3"/>
    <w:rsid w:val="00CA65AD"/>
    <w:rsid w:val="00CB0F5A"/>
    <w:rsid w:val="00CB1BDC"/>
    <w:rsid w:val="00CB27BC"/>
    <w:rsid w:val="00CB3631"/>
    <w:rsid w:val="00CB37A9"/>
    <w:rsid w:val="00CB5C43"/>
    <w:rsid w:val="00CB6188"/>
    <w:rsid w:val="00CB7311"/>
    <w:rsid w:val="00CB74AC"/>
    <w:rsid w:val="00CB78AB"/>
    <w:rsid w:val="00CB7D7E"/>
    <w:rsid w:val="00CC553B"/>
    <w:rsid w:val="00CC59AB"/>
    <w:rsid w:val="00CC5BE3"/>
    <w:rsid w:val="00CC67B7"/>
    <w:rsid w:val="00CD0007"/>
    <w:rsid w:val="00CD0EFE"/>
    <w:rsid w:val="00CD13CB"/>
    <w:rsid w:val="00CD327F"/>
    <w:rsid w:val="00CD4065"/>
    <w:rsid w:val="00CE14A2"/>
    <w:rsid w:val="00CE37E6"/>
    <w:rsid w:val="00CF0AEB"/>
    <w:rsid w:val="00CF2094"/>
    <w:rsid w:val="00CF3EAF"/>
    <w:rsid w:val="00CF50C0"/>
    <w:rsid w:val="00CF5E24"/>
    <w:rsid w:val="00D0111E"/>
    <w:rsid w:val="00D0305B"/>
    <w:rsid w:val="00D04380"/>
    <w:rsid w:val="00D0589F"/>
    <w:rsid w:val="00D11006"/>
    <w:rsid w:val="00D111C6"/>
    <w:rsid w:val="00D11F9C"/>
    <w:rsid w:val="00D12639"/>
    <w:rsid w:val="00D1372A"/>
    <w:rsid w:val="00D1757C"/>
    <w:rsid w:val="00D20F6E"/>
    <w:rsid w:val="00D215F6"/>
    <w:rsid w:val="00D245F0"/>
    <w:rsid w:val="00D25AE4"/>
    <w:rsid w:val="00D26DA5"/>
    <w:rsid w:val="00D27282"/>
    <w:rsid w:val="00D27553"/>
    <w:rsid w:val="00D27CBC"/>
    <w:rsid w:val="00D31A96"/>
    <w:rsid w:val="00D31EE2"/>
    <w:rsid w:val="00D335E4"/>
    <w:rsid w:val="00D34AC7"/>
    <w:rsid w:val="00D3693B"/>
    <w:rsid w:val="00D40CC0"/>
    <w:rsid w:val="00D40D74"/>
    <w:rsid w:val="00D442A2"/>
    <w:rsid w:val="00D46F94"/>
    <w:rsid w:val="00D47C26"/>
    <w:rsid w:val="00D50316"/>
    <w:rsid w:val="00D50F2B"/>
    <w:rsid w:val="00D51C2C"/>
    <w:rsid w:val="00D52859"/>
    <w:rsid w:val="00D52EC0"/>
    <w:rsid w:val="00D53DE1"/>
    <w:rsid w:val="00D63650"/>
    <w:rsid w:val="00D65488"/>
    <w:rsid w:val="00D657B7"/>
    <w:rsid w:val="00D665F9"/>
    <w:rsid w:val="00D6666D"/>
    <w:rsid w:val="00D66D8E"/>
    <w:rsid w:val="00D677B3"/>
    <w:rsid w:val="00D71FF9"/>
    <w:rsid w:val="00D779C6"/>
    <w:rsid w:val="00D80BFA"/>
    <w:rsid w:val="00D835D1"/>
    <w:rsid w:val="00D84EDB"/>
    <w:rsid w:val="00D85EFC"/>
    <w:rsid w:val="00D8637A"/>
    <w:rsid w:val="00D8651B"/>
    <w:rsid w:val="00D86979"/>
    <w:rsid w:val="00D87769"/>
    <w:rsid w:val="00D942FF"/>
    <w:rsid w:val="00D97ED1"/>
    <w:rsid w:val="00DA6D64"/>
    <w:rsid w:val="00DA735E"/>
    <w:rsid w:val="00DB143C"/>
    <w:rsid w:val="00DB2A02"/>
    <w:rsid w:val="00DB2DA6"/>
    <w:rsid w:val="00DB4BC5"/>
    <w:rsid w:val="00DB5ED0"/>
    <w:rsid w:val="00DC15DE"/>
    <w:rsid w:val="00DC2411"/>
    <w:rsid w:val="00DC7983"/>
    <w:rsid w:val="00DD045D"/>
    <w:rsid w:val="00DE251F"/>
    <w:rsid w:val="00DE2DC8"/>
    <w:rsid w:val="00DE3FB3"/>
    <w:rsid w:val="00DF199E"/>
    <w:rsid w:val="00DF3CDE"/>
    <w:rsid w:val="00DF3D2D"/>
    <w:rsid w:val="00DF68D7"/>
    <w:rsid w:val="00DF77B9"/>
    <w:rsid w:val="00E035D4"/>
    <w:rsid w:val="00E116DD"/>
    <w:rsid w:val="00E12CE9"/>
    <w:rsid w:val="00E12F17"/>
    <w:rsid w:val="00E14D09"/>
    <w:rsid w:val="00E17CEB"/>
    <w:rsid w:val="00E20C35"/>
    <w:rsid w:val="00E2175F"/>
    <w:rsid w:val="00E23F85"/>
    <w:rsid w:val="00E24A06"/>
    <w:rsid w:val="00E26252"/>
    <w:rsid w:val="00E269DD"/>
    <w:rsid w:val="00E26A57"/>
    <w:rsid w:val="00E31B45"/>
    <w:rsid w:val="00E32149"/>
    <w:rsid w:val="00E35F6B"/>
    <w:rsid w:val="00E41264"/>
    <w:rsid w:val="00E41370"/>
    <w:rsid w:val="00E41D71"/>
    <w:rsid w:val="00E44504"/>
    <w:rsid w:val="00E4615C"/>
    <w:rsid w:val="00E46F80"/>
    <w:rsid w:val="00E47845"/>
    <w:rsid w:val="00E47C92"/>
    <w:rsid w:val="00E54A5A"/>
    <w:rsid w:val="00E606CF"/>
    <w:rsid w:val="00E609C1"/>
    <w:rsid w:val="00E619F8"/>
    <w:rsid w:val="00E6242B"/>
    <w:rsid w:val="00E65428"/>
    <w:rsid w:val="00E661E5"/>
    <w:rsid w:val="00E66D0C"/>
    <w:rsid w:val="00E67EC7"/>
    <w:rsid w:val="00E700E8"/>
    <w:rsid w:val="00E718AF"/>
    <w:rsid w:val="00E71D29"/>
    <w:rsid w:val="00E7485C"/>
    <w:rsid w:val="00E75679"/>
    <w:rsid w:val="00E75E08"/>
    <w:rsid w:val="00E75F4C"/>
    <w:rsid w:val="00E90D13"/>
    <w:rsid w:val="00E91066"/>
    <w:rsid w:val="00E91115"/>
    <w:rsid w:val="00E916A4"/>
    <w:rsid w:val="00E919D5"/>
    <w:rsid w:val="00E923A0"/>
    <w:rsid w:val="00E946A0"/>
    <w:rsid w:val="00E94C11"/>
    <w:rsid w:val="00E954D6"/>
    <w:rsid w:val="00EA062A"/>
    <w:rsid w:val="00EA0713"/>
    <w:rsid w:val="00EA166D"/>
    <w:rsid w:val="00EA2B7F"/>
    <w:rsid w:val="00EA2BF3"/>
    <w:rsid w:val="00EA4300"/>
    <w:rsid w:val="00EA5DA9"/>
    <w:rsid w:val="00EA6A1B"/>
    <w:rsid w:val="00EA705C"/>
    <w:rsid w:val="00EB21A2"/>
    <w:rsid w:val="00EB346B"/>
    <w:rsid w:val="00EB799A"/>
    <w:rsid w:val="00EC3622"/>
    <w:rsid w:val="00EC41CF"/>
    <w:rsid w:val="00EC4356"/>
    <w:rsid w:val="00EC486C"/>
    <w:rsid w:val="00EC62CB"/>
    <w:rsid w:val="00EC6EC0"/>
    <w:rsid w:val="00ED03C5"/>
    <w:rsid w:val="00ED36FA"/>
    <w:rsid w:val="00ED65E5"/>
    <w:rsid w:val="00EE2EA3"/>
    <w:rsid w:val="00EE2F2B"/>
    <w:rsid w:val="00EE60F9"/>
    <w:rsid w:val="00EF247B"/>
    <w:rsid w:val="00EF41D1"/>
    <w:rsid w:val="00EF44F4"/>
    <w:rsid w:val="00EF4FFB"/>
    <w:rsid w:val="00F01C2F"/>
    <w:rsid w:val="00F02064"/>
    <w:rsid w:val="00F0370B"/>
    <w:rsid w:val="00F0394E"/>
    <w:rsid w:val="00F03B38"/>
    <w:rsid w:val="00F041E5"/>
    <w:rsid w:val="00F05D9F"/>
    <w:rsid w:val="00F05F61"/>
    <w:rsid w:val="00F06C15"/>
    <w:rsid w:val="00F06D28"/>
    <w:rsid w:val="00F06EFE"/>
    <w:rsid w:val="00F07DAB"/>
    <w:rsid w:val="00F104C1"/>
    <w:rsid w:val="00F10A9F"/>
    <w:rsid w:val="00F1228F"/>
    <w:rsid w:val="00F13C2E"/>
    <w:rsid w:val="00F16853"/>
    <w:rsid w:val="00F16CA3"/>
    <w:rsid w:val="00F16F81"/>
    <w:rsid w:val="00F204A9"/>
    <w:rsid w:val="00F23257"/>
    <w:rsid w:val="00F23803"/>
    <w:rsid w:val="00F31A8A"/>
    <w:rsid w:val="00F32394"/>
    <w:rsid w:val="00F3431C"/>
    <w:rsid w:val="00F40D2B"/>
    <w:rsid w:val="00F42E17"/>
    <w:rsid w:val="00F43777"/>
    <w:rsid w:val="00F4394D"/>
    <w:rsid w:val="00F44980"/>
    <w:rsid w:val="00F461F2"/>
    <w:rsid w:val="00F469B7"/>
    <w:rsid w:val="00F46D8B"/>
    <w:rsid w:val="00F4765A"/>
    <w:rsid w:val="00F47845"/>
    <w:rsid w:val="00F501C9"/>
    <w:rsid w:val="00F510EE"/>
    <w:rsid w:val="00F52661"/>
    <w:rsid w:val="00F53708"/>
    <w:rsid w:val="00F53DDC"/>
    <w:rsid w:val="00F53FD8"/>
    <w:rsid w:val="00F544A3"/>
    <w:rsid w:val="00F558F6"/>
    <w:rsid w:val="00F56292"/>
    <w:rsid w:val="00F56F21"/>
    <w:rsid w:val="00F56F3D"/>
    <w:rsid w:val="00F6095B"/>
    <w:rsid w:val="00F62B86"/>
    <w:rsid w:val="00F63693"/>
    <w:rsid w:val="00F63742"/>
    <w:rsid w:val="00F6404B"/>
    <w:rsid w:val="00F642A9"/>
    <w:rsid w:val="00F64603"/>
    <w:rsid w:val="00F64931"/>
    <w:rsid w:val="00F6552D"/>
    <w:rsid w:val="00F65E31"/>
    <w:rsid w:val="00F670B8"/>
    <w:rsid w:val="00F67A02"/>
    <w:rsid w:val="00F700B7"/>
    <w:rsid w:val="00F70682"/>
    <w:rsid w:val="00F713E1"/>
    <w:rsid w:val="00F73C9F"/>
    <w:rsid w:val="00F73F14"/>
    <w:rsid w:val="00F7436F"/>
    <w:rsid w:val="00F80A34"/>
    <w:rsid w:val="00F84600"/>
    <w:rsid w:val="00F868F3"/>
    <w:rsid w:val="00F869FC"/>
    <w:rsid w:val="00F92ACE"/>
    <w:rsid w:val="00F93826"/>
    <w:rsid w:val="00F9396B"/>
    <w:rsid w:val="00F9439A"/>
    <w:rsid w:val="00F952ED"/>
    <w:rsid w:val="00F95CD4"/>
    <w:rsid w:val="00F96476"/>
    <w:rsid w:val="00F966A1"/>
    <w:rsid w:val="00F976E1"/>
    <w:rsid w:val="00FA0567"/>
    <w:rsid w:val="00FA0BE0"/>
    <w:rsid w:val="00FA4C79"/>
    <w:rsid w:val="00FA4EAF"/>
    <w:rsid w:val="00FA5D6B"/>
    <w:rsid w:val="00FA785E"/>
    <w:rsid w:val="00FB1309"/>
    <w:rsid w:val="00FB1BC2"/>
    <w:rsid w:val="00FC1BF7"/>
    <w:rsid w:val="00FC2218"/>
    <w:rsid w:val="00FC22B2"/>
    <w:rsid w:val="00FC28B2"/>
    <w:rsid w:val="00FC443A"/>
    <w:rsid w:val="00FC44FE"/>
    <w:rsid w:val="00FC5C45"/>
    <w:rsid w:val="00FC7726"/>
    <w:rsid w:val="00FD0250"/>
    <w:rsid w:val="00FD0D75"/>
    <w:rsid w:val="00FD248E"/>
    <w:rsid w:val="00FD3B49"/>
    <w:rsid w:val="00FD7932"/>
    <w:rsid w:val="00FD7EF4"/>
    <w:rsid w:val="00FE389D"/>
    <w:rsid w:val="00FE54B5"/>
    <w:rsid w:val="00FE5B86"/>
    <w:rsid w:val="00FF0411"/>
    <w:rsid w:val="00FF1A8B"/>
    <w:rsid w:val="00FF2FE7"/>
    <w:rsid w:val="00FF31B4"/>
    <w:rsid w:val="00FF4C60"/>
    <w:rsid w:val="00FF5ECA"/>
    <w:rsid w:val="03DED273"/>
    <w:rsid w:val="08A9EABE"/>
    <w:rsid w:val="0BD7A56B"/>
    <w:rsid w:val="109A956F"/>
    <w:rsid w:val="18CD2847"/>
    <w:rsid w:val="1D9C3E25"/>
    <w:rsid w:val="203DA179"/>
    <w:rsid w:val="22992880"/>
    <w:rsid w:val="290ABF5E"/>
    <w:rsid w:val="2F6D0DAE"/>
    <w:rsid w:val="33A5FC0F"/>
    <w:rsid w:val="3D3AA664"/>
    <w:rsid w:val="42637FFF"/>
    <w:rsid w:val="47D5E315"/>
    <w:rsid w:val="52AB884E"/>
    <w:rsid w:val="535C5DBB"/>
    <w:rsid w:val="54FFE8D1"/>
    <w:rsid w:val="557B2B8E"/>
    <w:rsid w:val="59D09B5F"/>
    <w:rsid w:val="5A4714CD"/>
    <w:rsid w:val="608CBC6B"/>
    <w:rsid w:val="6C435CBC"/>
    <w:rsid w:val="72A0FDC7"/>
    <w:rsid w:val="72B7B140"/>
    <w:rsid w:val="7B62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32115F"/>
  <w15:chartTrackingRefBased/>
  <w15:docId w15:val="{675259AB-403B-4536-8505-5885C3B42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2BF3"/>
  </w:style>
  <w:style w:type="paragraph" w:styleId="Titolo2">
    <w:name w:val="heading 2"/>
    <w:basedOn w:val="Normale"/>
    <w:link w:val="Titolo2Carattere"/>
    <w:uiPriority w:val="9"/>
    <w:qFormat/>
    <w:rsid w:val="00763C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F31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customStyle="1" w:styleId="Default">
    <w:name w:val="Default"/>
    <w:rsid w:val="008279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C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C99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215C99"/>
    <w:rPr>
      <w:b/>
      <w:bCs/>
    </w:rPr>
  </w:style>
  <w:style w:type="table" w:styleId="Grigliatabella">
    <w:name w:val="Table Grid"/>
    <w:basedOn w:val="Tabellanormale"/>
    <w:uiPriority w:val="39"/>
    <w:rsid w:val="00851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B1F0A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5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5658"/>
    <w:rPr>
      <w:rFonts w:ascii="Segoe UI" w:hAnsi="Segoe UI" w:cs="Segoe UI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63C82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F311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6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65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1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5" ma:contentTypeDescription="Creare un nuovo documento." ma:contentTypeScope="" ma:versionID="f028355c30317ad8f431e9a7dae66b7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545d80f9ab7d4047049a7ac4ca25a30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69D53-C431-4424-95E8-5711EF0FD6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97F94DED-585A-4055-9684-07E76A0A3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</TotalTime>
  <Pages>6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393</cp:revision>
  <dcterms:created xsi:type="dcterms:W3CDTF">2022-11-14T11:18:00Z</dcterms:created>
  <dcterms:modified xsi:type="dcterms:W3CDTF">2023-03-16T23:45:00Z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